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9E" w:rsidRDefault="00D7439E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</w:p>
    <w:p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2" w:name="_GoBack"/>
      <w:bookmarkEnd w:id="2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:rsidR="00E62020" w:rsidRPr="009C4E50" w:rsidRDefault="009C4E5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Cs w:val="28"/>
        </w:rPr>
        <w:t>Рособрнадзора</w:t>
      </w:r>
      <w:proofErr w:type="spellEnd"/>
      <w:r>
        <w:rPr>
          <w:rFonts w:ascii="Times New Roman" w:eastAsia="Times New Roman" w:hAnsi="Times New Roman" w:cs="Times New Roman"/>
          <w:bCs/>
          <w:szCs w:val="28"/>
        </w:rPr>
        <w:t xml:space="preserve"> от</w:t>
      </w:r>
      <w:r w:rsidRPr="00D7439E">
        <w:rPr>
          <w:rFonts w:ascii="Times New Roman" w:eastAsia="Times New Roman" w:hAnsi="Times New Roman" w:cs="Times New Roman"/>
          <w:bCs/>
          <w:szCs w:val="28"/>
        </w:rPr>
        <w:t xml:space="preserve"> 02</w:t>
      </w:r>
      <w:r>
        <w:rPr>
          <w:rFonts w:ascii="Times New Roman" w:eastAsia="Times New Roman" w:hAnsi="Times New Roman" w:cs="Times New Roman"/>
          <w:bCs/>
          <w:szCs w:val="28"/>
        </w:rPr>
        <w:t>.12.2016 № 10-835</w:t>
      </w:r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lastRenderedPageBreak/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44091A" w:rsidRDefault="000B4CA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68456149" w:history="1">
            <w:r w:rsidR="0044091A" w:rsidRPr="00A76962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_Toc468456149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0" w:history="1">
            <w:r w:rsidR="0044091A" w:rsidRPr="00A76962">
              <w:rPr>
                <w:rStyle w:val="af0"/>
                <w:noProof/>
              </w:rPr>
              <w:t>Требования к пунктам проведения экзаменов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1" w:history="1">
            <w:r w:rsidR="0044091A" w:rsidRPr="00A76962">
              <w:rPr>
                <w:rStyle w:val="af0"/>
                <w:noProof/>
              </w:rPr>
              <w:t>1.1.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Общая часть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2" w:history="1">
            <w:r w:rsidR="0044091A" w:rsidRPr="00A76962">
              <w:rPr>
                <w:rStyle w:val="af0"/>
                <w:noProof/>
              </w:rPr>
              <w:t>1.2.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Общие требования к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3" w:history="1">
            <w:r w:rsidR="0044091A" w:rsidRPr="00A76962">
              <w:rPr>
                <w:rStyle w:val="af0"/>
                <w:noProof/>
              </w:rPr>
              <w:t>Общий порядок подготовки и 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4" w:history="1">
            <w:r w:rsidR="0044091A" w:rsidRPr="00A76962">
              <w:rPr>
                <w:rStyle w:val="af0"/>
                <w:noProof/>
              </w:rPr>
              <w:t>1.3.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Доставка ЭМ 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5" w:history="1">
            <w:r w:rsidR="0044091A" w:rsidRPr="00A76962">
              <w:rPr>
                <w:rStyle w:val="af0"/>
                <w:noProof/>
              </w:rPr>
              <w:t>1.4.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Вход лиц, привлекаемых к проведению ЕГЭ, и участников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6" w:history="1">
            <w:r w:rsidR="0044091A" w:rsidRPr="00A76962">
              <w:rPr>
                <w:rStyle w:val="af0"/>
                <w:noProof/>
              </w:rPr>
              <w:t>1.5.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Проведение ЕГЭ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7" w:history="1">
            <w:r w:rsidR="0044091A" w:rsidRPr="00A76962">
              <w:rPr>
                <w:rStyle w:val="af0"/>
                <w:noProof/>
              </w:rPr>
              <w:t>1.6.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проведения ЕГЭ по иностранным языкам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8" w:history="1">
            <w:r w:rsidR="0044091A" w:rsidRPr="00A76962">
              <w:rPr>
                <w:rStyle w:val="af0"/>
                <w:noProof/>
              </w:rPr>
              <w:t>1.7.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Письменная часть ЕГЭ по иностранным языкам. Раздел «Аудирование»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9" w:history="1">
            <w:r w:rsidR="0044091A" w:rsidRPr="00A76962">
              <w:rPr>
                <w:rStyle w:val="af0"/>
                <w:noProof/>
              </w:rPr>
              <w:t>1.8.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Устная часть ЕГЭ по иностранным языкам. Раздел «Говорение»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0" w:history="1">
            <w:r w:rsidR="0044091A" w:rsidRPr="00A76962">
              <w:rPr>
                <w:rStyle w:val="af0"/>
                <w:noProof/>
              </w:rPr>
              <w:t>1.9.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Требования к соблюдению порядка 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1" w:history="1">
            <w:r w:rsidR="0044091A" w:rsidRPr="00A76962">
              <w:rPr>
                <w:rStyle w:val="af0"/>
                <w:noProof/>
              </w:rPr>
              <w:t>1.10.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Завершение выполнения экзаменационной работы участниками ЕГЭ и организация сбора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2" w:history="1">
            <w:r w:rsidR="0044091A" w:rsidRPr="00A76962">
              <w:rPr>
                <w:rStyle w:val="af0"/>
                <w:noProof/>
              </w:rPr>
              <w:t>Инструктивные материалы для лиц, привлекаемых к проведению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3" w:history="1">
            <w:r w:rsidR="0044091A" w:rsidRPr="00A76962">
              <w:rPr>
                <w:rStyle w:val="af0"/>
                <w:noProof/>
              </w:rPr>
              <w:t>1.11.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членов ГЭК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4" w:history="1">
            <w:r w:rsidR="0044091A" w:rsidRPr="00A76962">
              <w:rPr>
                <w:rStyle w:val="af0"/>
                <w:noProof/>
              </w:rPr>
              <w:t>1.12.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5" w:history="1">
            <w:r w:rsidR="0044091A" w:rsidRPr="00A76962">
              <w:rPr>
                <w:rStyle w:val="af0"/>
                <w:noProof/>
              </w:rPr>
              <w:t>1.13.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33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6" w:history="1">
            <w:r w:rsidR="0044091A" w:rsidRPr="00A76962">
              <w:rPr>
                <w:rStyle w:val="af0"/>
                <w:noProof/>
              </w:rPr>
              <w:t>1.14.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7" w:history="1">
            <w:r w:rsidR="0044091A" w:rsidRPr="00A76962">
              <w:rPr>
                <w:rStyle w:val="af0"/>
                <w:noProof/>
              </w:rPr>
              <w:t>1.15.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работников по обеспечению охраны образовательных организаций при организации входа участников ЕГЭ 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8" w:history="1">
            <w:r w:rsidR="0044091A" w:rsidRPr="00A76962">
              <w:rPr>
                <w:rStyle w:val="af0"/>
                <w:noProof/>
              </w:rPr>
              <w:t>1.16.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медицинского работника, привлекаемого в дни проведения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9" w:history="1">
            <w:r w:rsidR="0044091A" w:rsidRPr="00A76962">
              <w:rPr>
                <w:rStyle w:val="af0"/>
                <w:noProof/>
              </w:rPr>
              <w:t>Приложение 1. Инструкция для участника ЕГЭ, зачитываемая организатором в аудитории перед началом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0" w:history="1">
            <w:r w:rsidR="0044091A" w:rsidRPr="00A76962">
              <w:rPr>
                <w:rStyle w:val="af0"/>
                <w:noProof/>
              </w:rPr>
              <w:t>Приложение 2. Памятка о правилах проведения ЕГЭ в 2017 году (для ознакомления участников ЕГЭ/ родителей (законных представителей) под роспись)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54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1" w:history="1">
            <w:r w:rsidR="0044091A" w:rsidRPr="00A76962">
              <w:rPr>
                <w:rStyle w:val="af0"/>
                <w:noProof/>
              </w:rPr>
              <w:t>Приложение 3. Образец заявления на участие в 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59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2" w:history="1">
            <w:r w:rsidR="0044091A" w:rsidRPr="00A76962">
              <w:rPr>
                <w:rStyle w:val="af0"/>
                <w:bCs/>
                <w:noProof/>
              </w:rPr>
              <w:t>Приложение 4. Образец согласия  на обработку персональных данных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3" w:history="1">
            <w:r w:rsidR="0044091A" w:rsidRPr="00A76962">
              <w:rPr>
                <w:rStyle w:val="af0"/>
                <w:noProof/>
              </w:rPr>
              <w:t>Приложение 5. Порядок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4" w:history="1">
            <w:r w:rsidR="0044091A" w:rsidRPr="00A76962">
              <w:rPr>
                <w:rStyle w:val="af0"/>
                <w:rFonts w:eastAsia="Calibri"/>
                <w:noProof/>
              </w:rPr>
              <w:t>1. 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5" w:history="1">
            <w:r w:rsidR="0044091A" w:rsidRPr="00A76962">
              <w:rPr>
                <w:rStyle w:val="af0"/>
                <w:noProof/>
              </w:rPr>
              <w:t>2. 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6" w:history="1">
            <w:r w:rsidR="0044091A" w:rsidRPr="00A76962">
              <w:rPr>
                <w:rStyle w:val="af0"/>
                <w:noProof/>
              </w:rPr>
              <w:t>3. Инструкция для членов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7" w:history="1">
            <w:r w:rsidR="0044091A" w:rsidRPr="00A76962">
              <w:rPr>
                <w:rStyle w:val="af0"/>
                <w:noProof/>
              </w:rPr>
              <w:t>4. 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8" w:history="1">
            <w:r w:rsidR="0044091A" w:rsidRPr="00A76962">
              <w:rPr>
                <w:rStyle w:val="af0"/>
                <w:noProof/>
              </w:rPr>
              <w:t>Приложение 6. Требования к техническому оснащению ППЭ для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9" w:history="1">
            <w:r w:rsidR="0044091A" w:rsidRPr="00A76962">
              <w:rPr>
                <w:rStyle w:val="af0"/>
                <w:noProof/>
              </w:rPr>
              <w:t>Приложение 7.  Системные характеристики аппаратно-программного обеспечения Штаба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0" w:history="1">
            <w:r w:rsidR="0044091A" w:rsidRPr="00A76962">
              <w:rPr>
                <w:rStyle w:val="af0"/>
                <w:noProof/>
              </w:rPr>
              <w:t>Приложение 8. Примерный перечень часто используемых при проведении ЕГЭ документов, удостоверяющих личность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1" w:history="1">
            <w:r w:rsidR="0044091A" w:rsidRPr="00A76962">
              <w:rPr>
                <w:rStyle w:val="af0"/>
                <w:noProof/>
              </w:rPr>
              <w:t>Приложение 9. Порядок подготовки и проведения  экзамена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2" w:history="1">
            <w:r w:rsidR="0044091A" w:rsidRPr="00A76962">
              <w:rPr>
                <w:rStyle w:val="af0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подготовки к сдаче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3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Продолжительность выполнения экзаменационной работы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4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Обеспечение и состав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5" w:history="1">
            <w:r w:rsidR="0044091A" w:rsidRPr="00A76962">
              <w:rPr>
                <w:rStyle w:val="af0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Процедура сдачи устного экзамена участником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6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7" w:history="1">
            <w:r w:rsidR="0044091A" w:rsidRPr="00A76962">
              <w:rPr>
                <w:rStyle w:val="af0"/>
                <w:noProof/>
              </w:rPr>
              <w:t>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8" w:history="1">
            <w:r w:rsidR="0044091A" w:rsidRPr="00A76962">
              <w:rPr>
                <w:rStyle w:val="af0"/>
                <w:noProof/>
              </w:rPr>
              <w:t>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организаторов в аудитории подготовки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9" w:history="1">
            <w:r w:rsidR="0044091A" w:rsidRPr="00A76962">
              <w:rPr>
                <w:rStyle w:val="af0"/>
                <w:noProof/>
              </w:rPr>
              <w:t>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 проведения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0" w:history="1">
            <w:r w:rsidR="0044091A" w:rsidRPr="00A76962">
              <w:rPr>
                <w:rStyle w:val="af0"/>
                <w:iCs/>
                <w:noProof/>
              </w:rPr>
              <w:t>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1" w:history="1">
            <w:r w:rsidR="0044091A" w:rsidRPr="00A76962">
              <w:rPr>
                <w:rStyle w:val="af0"/>
                <w:noProof/>
              </w:rPr>
              <w:t>Приложение 10. Требования к техническому оснащению ППЭ по иностранным языкам  с использованием устных коммуникаций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91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2" w:history="1">
            <w:r w:rsidR="0044091A" w:rsidRPr="00A76962">
              <w:rPr>
                <w:rStyle w:val="af0"/>
                <w:noProof/>
              </w:rPr>
              <w:t>Приложение 11. Инструкция для участника ЕГЭ, зачитываемая организатором в аудитории перед началом экзамена  с использованием технологии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95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3" w:history="1">
            <w:r w:rsidR="0044091A" w:rsidRPr="00A76962">
              <w:rPr>
                <w:rStyle w:val="af0"/>
                <w:noProof/>
              </w:rPr>
              <w:t>Приложение 12. Инструкция для участника ЕГЭ, зачитываемая организатором в аудитории подготовки перед началом выполнения экзаменационной работы 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4" w:history="1">
            <w:r w:rsidR="0044091A" w:rsidRPr="00A76962">
              <w:rPr>
                <w:rStyle w:val="af0"/>
                <w:noProof/>
              </w:rPr>
              <w:t>Приложение 13. Инструкция для участника ЕГЭ, зачитываемая организатором в аудитории проведения перед началом выполнения экзаменационной работы каждой группы участников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5" w:history="1">
            <w:r w:rsidR="0044091A" w:rsidRPr="00A76962">
              <w:rPr>
                <w:rStyle w:val="af0"/>
                <w:noProof/>
              </w:rPr>
              <w:t>Приложение 14. Порядок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6" w:history="1">
            <w:r w:rsidR="0044091A" w:rsidRPr="00A76962">
              <w:rPr>
                <w:rStyle w:val="af0"/>
                <w:rFonts w:eastAsia="Calibri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rFonts w:eastAsia="Calibri"/>
                <w:noProof/>
              </w:rPr>
              <w:t>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7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113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8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члена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9" w:history="1">
            <w:r w:rsidR="0044091A" w:rsidRPr="00A76962">
              <w:rPr>
                <w:rStyle w:val="af0"/>
                <w:rFonts w:eastAsia="Calibri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200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121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1" w:history="1">
            <w:r w:rsidR="0044091A" w:rsidRPr="00A76962">
              <w:rPr>
                <w:rStyle w:val="af0"/>
                <w:noProof/>
              </w:rPr>
              <w:t>Приложение 15. Требования к техническому оснащению ППЭ для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D7439E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2" w:history="1">
            <w:r w:rsidR="0044091A" w:rsidRPr="00A76962">
              <w:rPr>
                <w:rStyle w:val="af0"/>
                <w:noProof/>
              </w:rPr>
              <w:t>Приложение 16. Журнал учета участников ЕГЭ, обратившихся к медицинскому работнику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125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0B4CA2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выпускники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прошлых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:rsidTr="00EB09D0">
        <w:tc>
          <w:tcPr>
            <w:tcW w:w="1314" w:type="pct"/>
          </w:tcPr>
          <w:p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«Федеральный центр тестирования»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3" w:name="_Toc349652034"/>
      <w:bookmarkStart w:id="4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5" w:name="_Toc438199154"/>
      <w:bookmarkStart w:id="6" w:name="_Toc468456149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3"/>
      <w:bookmarkEnd w:id="4"/>
      <w:bookmarkEnd w:id="5"/>
      <w:bookmarkEnd w:id="6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  <w:proofErr w:type="gramEnd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" w:name="_Toc438199155"/>
      <w:bookmarkStart w:id="8" w:name="_Toc468456150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7"/>
      <w:bookmarkEnd w:id="8"/>
    </w:p>
    <w:p w:rsidR="00DB6CE6" w:rsidRPr="001249DA" w:rsidRDefault="00DB6CE6">
      <w:pPr>
        <w:pStyle w:val="2"/>
      </w:pPr>
      <w:bookmarkStart w:id="9" w:name="_Toc468456151"/>
      <w:r w:rsidRPr="001249DA">
        <w:t>Общая часть</w:t>
      </w:r>
      <w:bookmarkEnd w:id="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0" w:name="_Toc468456152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1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100 до 200;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казанным требованием предусматриваются дополнительные меры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В здании (комплексе зданий), где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сопровождающих.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174A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«Аудирование», оборудуются средствами воспроизведения аудионосителей.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подготовлены </w:t>
      </w:r>
      <w:r w:rsidR="00DA44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функционирующие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:rsidR="00A228AB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:rsidR="00DB6CE6" w:rsidRPr="001249DA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>рганизаторов</w:t>
      </w:r>
      <w:r w:rsidR="00AC7FD1">
        <w:rPr>
          <w:sz w:val="26"/>
          <w:szCs w:val="26"/>
        </w:rPr>
        <w:t xml:space="preserve">                  (в случае, если такое распределение</w:t>
      </w:r>
      <w:r w:rsidR="00AC7FD1" w:rsidRPr="00AC7FD1">
        <w:rPr>
          <w:sz w:val="26"/>
          <w:szCs w:val="26"/>
        </w:rPr>
        <w:t xml:space="preserve"> осуществляется</w:t>
      </w:r>
      <w:proofErr w:type="gramEnd"/>
      <w:r w:rsidR="00AC7FD1" w:rsidRPr="00AC7FD1">
        <w:rPr>
          <w:sz w:val="26"/>
          <w:szCs w:val="26"/>
        </w:rPr>
        <w:t xml:space="preserve"> в ППЭ, а не в РЦОИ</w:t>
      </w:r>
      <w:r w:rsidR="00AC7FD1">
        <w:rPr>
          <w:sz w:val="26"/>
          <w:szCs w:val="26"/>
        </w:rPr>
        <w:t>).</w:t>
      </w:r>
      <w:r w:rsidRPr="008830AF">
        <w:rPr>
          <w:sz w:val="26"/>
          <w:szCs w:val="26"/>
        </w:rPr>
        <w:t xml:space="preserve"> </w:t>
      </w:r>
    </w:p>
    <w:p w:rsidR="00DB6CE6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:rsidR="00A228AB" w:rsidRDefault="0038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должен быть подготовлен стол, находящийся в зоне видимости </w:t>
      </w:r>
      <w:r w:rsidRPr="00382E7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 видеонаблюдения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осуществления приема руководителем ППЭ ЭМ от организаторов в аудиториях после завершения экзамена, а также для осуществления упаковки и запечатывания ЭМ членом ГЭК в целях передачи их в РЦОИ.</w:t>
      </w:r>
      <w:r w:rsidR="001B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3733" w:rsidRP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средств массовой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должны быть 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</w:t>
      </w:r>
      <w:r w:rsidR="000C54AC">
        <w:rPr>
          <w:rStyle w:val="a8"/>
          <w:rFonts w:ascii="Times New Roman" w:eastAsia="Times New Roman" w:hAnsi="Times New Roman"/>
          <w:color w:val="000000"/>
          <w:sz w:val="26"/>
          <w:szCs w:val="26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рганизаторам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должностные лица Рособрнадзора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rPr>
          <w:trHeight w:val="418"/>
        </w:trPr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 вне аудитории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нормативные правовые акты, регламентирующие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ЕГЭ;</w:t>
            </w:r>
          </w:p>
          <w:p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Технический специалист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Ассистенты (в том числе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тифл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</w:t>
            </w:r>
            <w:r w:rsidR="00FE2F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 исключение случае, когда в качестве ассистентов привлекаются родители участников экзаменов)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:rsidR="00097D72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  <w:proofErr w:type="gramEnd"/>
    </w:p>
    <w:p w:rsidR="00DB6CE6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продолжительности экзамена 4 и более часа организуется питание </w:t>
      </w:r>
      <w:proofErr w:type="gramStart"/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величенном размере (не менее 16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pt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:rsidR="00F82EA7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</w:p>
    <w:p w:rsidR="00DB6CE6" w:rsidRPr="001249DA" w:rsidRDefault="0040277E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одители участников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привлекаться в качестве ассистентов при проведении ГИА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5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обязательным внесением их в региональную информационную систему и распределением их в </w:t>
      </w:r>
      <w:proofErr w:type="gramStart"/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указанный</w:t>
      </w:r>
      <w:proofErr w:type="gramEnd"/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 дому)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020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привлекаемые к проведению ЕГЭ, прибывают в ППЭ на дому не ранее 09.00 по местному времени.</w:t>
      </w:r>
    </w:p>
    <w:p w:rsidR="00DB6CE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:rsidR="00F82EA7" w:rsidRPr="001249DA" w:rsidRDefault="00F82EA7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тдаленных местностях (ППЭ ТОМ)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ТОМ, 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дополнительно: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проводится ЕГЭ по ино</w:t>
      </w:r>
      <w:r w:rsidR="005174AC" w:rsidRPr="00A228AB">
        <w:rPr>
          <w:rFonts w:ascii="Times New Roman" w:hAnsi="Times New Roman" w:cs="Times New Roman"/>
          <w:sz w:val="26"/>
          <w:szCs w:val="26"/>
        </w:rPr>
        <w:t>странным языкам (раздел</w:t>
      </w:r>
      <w:r w:rsidRPr="00A228AB">
        <w:rPr>
          <w:rFonts w:ascii="Times New Roman" w:hAnsi="Times New Roman" w:cs="Times New Roman"/>
          <w:sz w:val="26"/>
          <w:szCs w:val="26"/>
        </w:rPr>
        <w:t xml:space="preserve"> «Говорение»</w:t>
      </w:r>
      <w:r w:rsidR="005174AC" w:rsidRPr="00A228AB">
        <w:rPr>
          <w:rFonts w:ascii="Times New Roman" w:hAnsi="Times New Roman" w:cs="Times New Roman"/>
          <w:sz w:val="26"/>
          <w:szCs w:val="26"/>
        </w:rPr>
        <w:t>)</w:t>
      </w:r>
      <w:r w:rsidRPr="00A228AB">
        <w:rPr>
          <w:rFonts w:ascii="Times New Roman" w:hAnsi="Times New Roman" w:cs="Times New Roman"/>
          <w:sz w:val="26"/>
          <w:szCs w:val="26"/>
        </w:rPr>
        <w:t>.  По итогам проверки дополнительно заполняется форма ППЭ-01-01-У «Протокол технической готовности ППЭ к экзамену в устной форме»;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</w:t>
      </w:r>
      <w:r w:rsidRPr="00A228AB">
        <w:t xml:space="preserve">, </w:t>
      </w:r>
      <w:r w:rsidRPr="00A228AB">
        <w:rPr>
          <w:rFonts w:ascii="Times New Roman" w:hAnsi="Times New Roman" w:cs="Times New Roman"/>
          <w:sz w:val="26"/>
          <w:szCs w:val="26"/>
        </w:rPr>
        <w:t>техническим специалистом для ППЭ, в которых проводится ЕГЭ технологии печати КИМ в аудиториях ППЭ. По итогам проверки дополнительно заполняется форма ППЭ-01-01 «Протокол технической готовности аудитории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печати КИМ в аудитории ППЭ»;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осуществляется перевод бланков участников ЕГЭ в электронный вид в ППЭ. По итогам проверки дополнительно заполняется форма ППЭ-01-02 «Протокол технической готовности штаба ППЭ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сканирования бланков в ППЭ».</w:t>
      </w:r>
    </w:p>
    <w:p w:rsidR="001249DA" w:rsidRPr="00572343" w:rsidRDefault="001249DA" w:rsidP="00A228A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343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11" w:name="_Toc438199156"/>
      <w:bookmarkStart w:id="12" w:name="_Toc468456153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1"/>
      <w:bookmarkEnd w:id="12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hAnsi="Times New Roman" w:cs="Times New Roman"/>
          <w:sz w:val="26"/>
          <w:szCs w:val="26"/>
        </w:rPr>
        <w:t>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</w:t>
      </w:r>
      <w:proofErr w:type="gramEnd"/>
      <w:r w:rsidRPr="001249DA">
        <w:rPr>
          <w:rFonts w:ascii="Times New Roman" w:hAnsi="Times New Roman" w:cs="Times New Roman"/>
          <w:sz w:val="26"/>
          <w:szCs w:val="26"/>
        </w:rPr>
        <w:t xml:space="preserve"> среднего общего образования.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Default="00910E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Трансляция и видеозапись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начинается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 до момента доставки ЭМ в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завершается после передачи всех материалов специализированной организации по доставке ЭМ или члену ГЭК. В случае</w:t>
      </w:r>
      <w:proofErr w:type="gramStart"/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 ППЭ применяется технология сканирования ЭМ в ППЭ, видеозапись завершается пос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получения информации из РЦОИ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успешном получении и расшифровке переданных пакетов с электронными образами ЭМ.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3" w:name="_Toc468456154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3"/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>
      <w:pPr>
        <w:pStyle w:val="2"/>
      </w:pPr>
      <w:bookmarkStart w:id="14" w:name="_Toc468456155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"/>
    </w:p>
    <w:p w:rsidR="00C51F41" w:rsidRDefault="00DB6CE6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DB6CE6" w:rsidRPr="001249DA" w:rsidRDefault="00C51F41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олномоченный руководителем ППЭ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проведение регистрации лиц, привлекаемых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проведению ЕГЭ должен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явиться в ППЭ </w:t>
      </w:r>
      <w:proofErr w:type="gramStart"/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ранее</w:t>
      </w:r>
      <w:proofErr w:type="gramEnd"/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организаторы в аудитории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</w:p>
    <w:p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экзамена».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  <w:proofErr w:type="gramEnd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удиториям (форма ППЭ–06-01 «Список участников ГИА образовательной организации» и (или) форма ППЭ-06-02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8F5D24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ные запрещенные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существляет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305FDD" w:rsidRPr="00305FDD">
        <w:t xml:space="preserve"> </w:t>
      </w:r>
      <w:r w:rsidR="00305FDD"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5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предлагают участнику ЕГЭ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сопровождающему.</w:t>
      </w:r>
      <w:bookmarkEnd w:id="15"/>
    </w:p>
    <w:p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A2AAE" w:rsidRPr="00A228AB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305FDD">
        <w:rPr>
          <w:rFonts w:ascii="Times New Roman" w:eastAsia="Calibri" w:hAnsi="Times New Roman" w:cs="Times New Roman"/>
          <w:sz w:val="26"/>
          <w:szCs w:val="26"/>
        </w:rPr>
        <w:t xml:space="preserve">необходимо 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>пригла</w:t>
      </w:r>
      <w:r w:rsidR="00305FDD">
        <w:rPr>
          <w:rFonts w:ascii="Times New Roman" w:eastAsia="Calibri" w:hAnsi="Times New Roman" w:cs="Times New Roman"/>
          <w:sz w:val="26"/>
          <w:szCs w:val="26"/>
        </w:rPr>
        <w:t>сить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CA2AAE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AAE">
        <w:rPr>
          <w:rFonts w:ascii="Times New Roman" w:hAnsi="Times New Roman" w:cs="Times New Roman"/>
          <w:sz w:val="26"/>
          <w:szCs w:val="26"/>
        </w:rPr>
        <w:t>В случае отсутствия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по о</w:t>
      </w:r>
      <w:r w:rsidRPr="00CA2AAE">
        <w:rPr>
          <w:rFonts w:ascii="Times New Roman" w:hAnsi="Times New Roman" w:cs="Times New Roman"/>
          <w:sz w:val="26"/>
          <w:szCs w:val="26"/>
        </w:rPr>
        <w:t xml:space="preserve">бъективным </w:t>
      </w:r>
      <w:r w:rsidRPr="00CA2AAE">
        <w:rPr>
          <w:rFonts w:ascii="Times New Roman" w:eastAsia="Calibri" w:hAnsi="Times New Roman" w:cs="Times New Roman"/>
          <w:sz w:val="26"/>
          <w:szCs w:val="26"/>
        </w:rPr>
        <w:t>причинам</w:t>
      </w:r>
      <w:r w:rsidR="0040277E" w:rsidRPr="00CA2AAE">
        <w:rPr>
          <w:rFonts w:ascii="Times New Roman" w:eastAsia="Calibri" w:hAnsi="Times New Roman" w:cs="Times New Roman"/>
          <w:sz w:val="26"/>
          <w:szCs w:val="26"/>
        </w:rPr>
        <w:t xml:space="preserve"> у о</w:t>
      </w:r>
      <w:r w:rsidRPr="00CA2AAE">
        <w:rPr>
          <w:rFonts w:ascii="Times New Roman" w:eastAsia="Calibri" w:hAnsi="Times New Roman" w:cs="Times New Roman"/>
          <w:sz w:val="26"/>
          <w:szCs w:val="26"/>
        </w:rPr>
        <w:t>бучающегося документа</w:t>
      </w:r>
      <w:r w:rsidRPr="00CA2AAE">
        <w:rPr>
          <w:rFonts w:ascii="Times New Roman" w:hAnsi="Times New Roman" w:cs="Times New Roman"/>
          <w:sz w:val="26"/>
          <w:szCs w:val="26"/>
        </w:rPr>
        <w:t>, удостоверяющего личность,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он д</w:t>
      </w:r>
      <w:r w:rsidRPr="00CA2AAE">
        <w:rPr>
          <w:rFonts w:ascii="Times New Roman" w:hAnsi="Times New Roman" w:cs="Times New Roman"/>
          <w:sz w:val="26"/>
          <w:szCs w:val="26"/>
        </w:rPr>
        <w:t>опускается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в П</w:t>
      </w:r>
      <w:r w:rsidRPr="00CA2AAE">
        <w:rPr>
          <w:rFonts w:ascii="Times New Roman" w:hAnsi="Times New Roman" w:cs="Times New Roman"/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об и</w:t>
      </w:r>
      <w:r w:rsidRPr="00CA2AAE">
        <w:rPr>
          <w:rFonts w:ascii="Times New Roman" w:hAnsi="Times New Roman" w:cs="Times New Roman"/>
          <w:sz w:val="26"/>
          <w:szCs w:val="26"/>
        </w:rPr>
        <w:t xml:space="preserve">дентификации личности участника ГИА»).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r w:rsidR="006A4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</w:t>
      </w:r>
      <w:proofErr w:type="gramStart"/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на два часа  от начала проведения экзамена),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FD75F1" w:rsidRDefault="00FD75F1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Указанные акты подписываются членом ГЭК,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ЕГЭ, форме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DB6CE6" w:rsidRPr="001249DA" w:rsidRDefault="00DB6CE6">
      <w:pPr>
        <w:pStyle w:val="2"/>
      </w:pPr>
      <w:bookmarkStart w:id="16" w:name="_Toc468456156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7"/>
      </w:r>
      <w:bookmarkEnd w:id="16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 (см. приложение 1,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1-13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  <w:proofErr w:type="gramEnd"/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>азе, которой расположен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</w:t>
      </w:r>
      <w:r w:rsidR="005174AC">
        <w:rPr>
          <w:color w:val="000000"/>
          <w:sz w:val="26"/>
          <w:szCs w:val="26"/>
        </w:rPr>
        <w:t>(</w:t>
      </w:r>
      <w:r w:rsidRPr="001249DA">
        <w:rPr>
          <w:color w:val="000000"/>
          <w:sz w:val="26"/>
          <w:szCs w:val="26"/>
        </w:rPr>
        <w:t>раздел «Говорение»</w:t>
      </w:r>
      <w:r w:rsidR="005174AC">
        <w:rPr>
          <w:color w:val="000000"/>
          <w:sz w:val="26"/>
          <w:szCs w:val="26"/>
        </w:rPr>
        <w:t>)</w:t>
      </w:r>
      <w:r w:rsidRPr="001249DA">
        <w:rPr>
          <w:color w:val="000000"/>
          <w:sz w:val="26"/>
          <w:szCs w:val="26"/>
        </w:rPr>
        <w:t xml:space="preserve">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ЕГЭ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 проверяет комплектность  оставленных ЭМ.</w:t>
      </w:r>
    </w:p>
    <w:p w:rsidR="00DB6CE6" w:rsidRPr="001249DA" w:rsidRDefault="00DB6CE6">
      <w:pPr>
        <w:pStyle w:val="2"/>
      </w:pPr>
      <w:bookmarkStart w:id="17" w:name="_Toc468456157"/>
      <w:r w:rsidRPr="001249DA"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17"/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228AB" w:rsidRPr="001249DA">
        <w:rPr>
          <w:rFonts w:ascii="Times New Roman" w:eastAsia="Calibri" w:hAnsi="Times New Roman" w:cs="Times New Roman"/>
          <w:sz w:val="26"/>
          <w:szCs w:val="26"/>
        </w:rPr>
        <w:t>представляющими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Участник ЕГЭ может выбрать для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сдачи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>
      <w:pPr>
        <w:pStyle w:val="2"/>
      </w:pPr>
      <w:bookmarkStart w:id="18" w:name="_Toc468456158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«Аудирование»</w:t>
      </w:r>
      <w:bookmarkEnd w:id="18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«Аудирование»,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Аудитории, выделяемые для проведения раздела «Аудирование», оборудуются средствами воспроизведения аудионосителей. </w:t>
      </w:r>
    </w:p>
    <w:p w:rsidR="00DB6CE6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«Аудирование»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Общее время аудиозаписи (со всеми предусмотренными в записи паузами между заданиями и повторениями) длится 30 минут. </w:t>
      </w:r>
    </w:p>
    <w:p w:rsidR="00DB6CE6" w:rsidRPr="001249DA" w:rsidRDefault="00DB6CE6">
      <w:pPr>
        <w:pStyle w:val="2"/>
      </w:pPr>
      <w:bookmarkStart w:id="19" w:name="_Toc468456159"/>
      <w:r w:rsidRPr="001249DA"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19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записи устных ответов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:rsidR="00DB6CE6" w:rsidRPr="001249DA" w:rsidRDefault="00DB6CE6">
      <w:pPr>
        <w:pStyle w:val="2"/>
      </w:pPr>
      <w:bookmarkStart w:id="20" w:name="_Toc468456160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0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казанном акте.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:rsidR="00DB6CE6" w:rsidRPr="001249DA" w:rsidRDefault="00DB6CE6">
      <w:pPr>
        <w:pStyle w:val="2"/>
      </w:pPr>
      <w:bookmarkStart w:id="21" w:name="_Toc468456161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1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кончания выполнения экзаменационной работы организаторы 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  <w:r w:rsidR="00382E7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  <w:lang w:eastAsia="en-US"/>
        </w:rPr>
        <w:t>Упакованные</w:t>
      </w:r>
      <w:proofErr w:type="gramEnd"/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 уполномоченную организацию для последующей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8"/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ечение полугода,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22" w:name="_Toc438199157"/>
      <w:bookmarkStart w:id="23" w:name="_Toc468456162"/>
      <w:bookmarkStart w:id="24" w:name="_Toc350962477"/>
      <w:bookmarkStart w:id="25" w:name="_Toc9739416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r w:rsidRPr="001249DA">
        <w:rPr>
          <w:rFonts w:eastAsia="Calibri"/>
        </w:rPr>
        <w:footnoteReference w:id="9"/>
      </w:r>
      <w:bookmarkEnd w:id="22"/>
      <w:bookmarkEnd w:id="23"/>
    </w:p>
    <w:p w:rsidR="00043CF3" w:rsidRDefault="00DB6CE6" w:rsidP="00A228AB">
      <w:pPr>
        <w:pStyle w:val="2"/>
      </w:pPr>
      <w:bookmarkStart w:id="27" w:name="_Toc438199158"/>
      <w:bookmarkStart w:id="28" w:name="_Toc468456163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4"/>
      <w:bookmarkEnd w:id="27"/>
      <w:bookmarkEnd w:id="28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9" w:name="_Toc97525690"/>
      <w:bookmarkEnd w:id="25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Член ГЭК несет ответственность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охранность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своевременность проведения проверки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нескольких членов ГЭК, осуществляющих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ЕГЭ 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 Рособрнадзора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FE0434" w:rsidRPr="001249DA" w:rsidRDefault="00FE0434" w:rsidP="00FE04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составлении акта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такого участника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руководителем ППЭ. Указанный акт подписывается членом ГЭК, руководителем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участником ЕГЭ. Акт составляется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 экземплярах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участию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данному учебному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предмету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сроки указанный участник ЕГЭ может быть допущен только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председателя ГЭК;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дств хр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>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 (в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>) медицинским работником ухудшения состояния здоровья участника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ормы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удитории»,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подготовки», 05-03-У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E4719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043CF3" w:rsidRDefault="00E47199" w:rsidP="00A228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нехватки дополнительных бланков ответов № 2 в ППЭ осуществляет  контроль распечатывания </w:t>
      </w:r>
      <w:r w:rsidR="00A47800" w:rsidRPr="00A4780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специалистом в присутствии руководителя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осуществляет </w:t>
      </w:r>
      <w:proofErr w:type="gramStart"/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proofErr w:type="gramEnd"/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табе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или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ППЭ-05-02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КИМ участников ЕГЭ, вложенные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ППЭ 13-01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:rsidR="00043CF3" w:rsidRDefault="00DB6CE6" w:rsidP="00A228AB">
      <w:pPr>
        <w:pStyle w:val="2"/>
        <w:rPr>
          <w:sz w:val="32"/>
          <w:szCs w:val="32"/>
        </w:rPr>
      </w:pPr>
      <w:bookmarkStart w:id="30" w:name="_Toc349652040"/>
      <w:bookmarkStart w:id="31" w:name="_Toc350962476"/>
      <w:bookmarkStart w:id="32" w:name="_Toc438199159"/>
      <w:bookmarkStart w:id="33" w:name="_Toc468456164"/>
      <w:bookmarkEnd w:id="29"/>
      <w:r w:rsidRPr="001249DA">
        <w:t>Инструкция</w:t>
      </w:r>
      <w:bookmarkStart w:id="34" w:name="_Toc349652041"/>
      <w:bookmarkEnd w:id="30"/>
      <w:r w:rsidRPr="001249DA">
        <w:t xml:space="preserve"> для руководителя </w:t>
      </w:r>
      <w:bookmarkEnd w:id="34"/>
      <w:r w:rsidRPr="001249DA">
        <w:t>ППЭ</w:t>
      </w:r>
      <w:bookmarkEnd w:id="31"/>
      <w:bookmarkEnd w:id="32"/>
      <w:bookmarkEnd w:id="3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ределами территории Российской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  <w:proofErr w:type="gramEnd"/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оне видимости камер видеонаблюдения, для оформления соответствующих форм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лиц, сопровождающих участников ЕГЭ,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ножницы для вскрытия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E471A" w:rsidRPr="00A228AB" w:rsidRDefault="000B4CA2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количество бумаги для печати дополнительных бланков № 2 в Штабе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еобходимом количестве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аудио-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043CF3" w:rsidRDefault="00043CF3" w:rsidP="00A228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2;</w:t>
      </w:r>
    </w:p>
    <w:p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2,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комплектами возвратных доставочных пакетов  для упаковки бланков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ереупаковка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:rsidR="00E47199" w:rsidRPr="001249DA" w:rsidRDefault="00E47199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нехватки дополнительных бланков ответов № 2 в ППЭ они могут быть распечатаны в Штабе ППЭ в присутствии члена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(в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  <w:proofErr w:type="gramEnd"/>
    </w:p>
    <w:p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spacing w:val="-4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расположен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</w:t>
      </w:r>
      <w:r w:rsidR="005174AC">
        <w:rPr>
          <w:i/>
          <w:sz w:val="26"/>
          <w:szCs w:val="26"/>
        </w:rPr>
        <w:t>(</w:t>
      </w:r>
      <w:r w:rsidRPr="001249DA">
        <w:rPr>
          <w:i/>
          <w:sz w:val="26"/>
          <w:szCs w:val="26"/>
        </w:rPr>
        <w:t>раздел «Говорение»</w:t>
      </w:r>
      <w:r w:rsidR="005174AC">
        <w:rPr>
          <w:i/>
          <w:sz w:val="26"/>
          <w:szCs w:val="26"/>
        </w:rPr>
        <w:t>)</w:t>
      </w:r>
      <w:r w:rsidRPr="001249DA">
        <w:rPr>
          <w:i/>
          <w:sz w:val="26"/>
          <w:szCs w:val="26"/>
        </w:rPr>
        <w:t xml:space="preserve">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  <w:r w:rsidR="00686FB3">
        <w:rPr>
          <w:i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проведения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ППЭ, журнал учета участников ЕГЭ,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277121" w:rsidRDefault="0027712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 чем на два часа от начала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сдаче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порядке, при этом время окончания экзамена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продлевается,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сообщается участнику ЕГЭ. Рекомендуется составить а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ГЭК.</w:t>
      </w:r>
    </w:p>
    <w:p w:rsidR="00FD75F1" w:rsidRPr="001249DA" w:rsidRDefault="00FD75F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proofErr w:type="gramEnd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Первый экземпляр оставляет член ГЭК для передачи председателю ГЭК, второй – участнику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2C7128" w:rsidRDefault="002C7128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 в списках распределения в данный ППЭ, участник ЕГЭ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формлением соответствующих форм ППЭ. 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b/>
          <w:sz w:val="26"/>
          <w:szCs w:val="26"/>
        </w:rPr>
        <w:t>Не позднее 09.45</w:t>
      </w:r>
      <w:r w:rsidR="0040277E" w:rsidRPr="001249DA">
        <w:rPr>
          <w:b/>
          <w:sz w:val="26"/>
          <w:szCs w:val="26"/>
        </w:rPr>
        <w:t xml:space="preserve"> по</w:t>
      </w:r>
      <w:r w:rsidR="0040277E">
        <w:rPr>
          <w:b/>
          <w:sz w:val="26"/>
          <w:szCs w:val="26"/>
        </w:rPr>
        <w:t> </w:t>
      </w:r>
      <w:r w:rsidR="0040277E" w:rsidRPr="001249DA">
        <w:rPr>
          <w:b/>
          <w:sz w:val="26"/>
          <w:szCs w:val="26"/>
        </w:rPr>
        <w:t>м</w:t>
      </w:r>
      <w:r w:rsidRPr="001249DA">
        <w:rPr>
          <w:b/>
          <w:sz w:val="26"/>
          <w:szCs w:val="26"/>
        </w:rPr>
        <w:t>естному времени</w:t>
      </w:r>
      <w:r w:rsidRPr="001249DA">
        <w:rPr>
          <w:sz w:val="26"/>
          <w:szCs w:val="26"/>
        </w:rPr>
        <w:t xml:space="preserve"> выдать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 ответственным организаторам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удиториях доставочный</w:t>
      </w:r>
      <w:proofErr w:type="gramStart"/>
      <w:r w:rsidRPr="001249DA">
        <w:rPr>
          <w:sz w:val="26"/>
          <w:szCs w:val="26"/>
        </w:rPr>
        <w:t xml:space="preserve"> (-</w:t>
      </w:r>
      <w:proofErr w:type="spellStart"/>
      <w:proofErr w:type="gramEnd"/>
      <w:r w:rsidRPr="001249DA">
        <w:rPr>
          <w:sz w:val="26"/>
          <w:szCs w:val="26"/>
        </w:rPr>
        <w:t>ые</w:t>
      </w:r>
      <w:proofErr w:type="spellEnd"/>
      <w:r w:rsidRPr="001249DA">
        <w:rPr>
          <w:sz w:val="26"/>
          <w:szCs w:val="26"/>
        </w:rPr>
        <w:t xml:space="preserve">) </w:t>
      </w:r>
      <w:proofErr w:type="spellStart"/>
      <w:r w:rsidRPr="001249DA">
        <w:rPr>
          <w:sz w:val="26"/>
          <w:szCs w:val="26"/>
        </w:rPr>
        <w:t>спецпакет</w:t>
      </w:r>
      <w:proofErr w:type="spellEnd"/>
      <w:r w:rsidRPr="001249DA">
        <w:rPr>
          <w:sz w:val="26"/>
          <w:szCs w:val="26"/>
        </w:rPr>
        <w:t xml:space="preserve"> (-ы)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К, возвратные доставочные пакеты для упаковки бланков ЕГЭ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ф</w:t>
      </w:r>
      <w:r w:rsidRPr="001249DA">
        <w:rPr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color w:val="000000"/>
          <w:sz w:val="26"/>
          <w:szCs w:val="26"/>
        </w:rPr>
        <w:t xml:space="preserve"> и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а</w:t>
      </w:r>
      <w:r w:rsidRPr="001249DA">
        <w:rPr>
          <w:color w:val="000000"/>
          <w:sz w:val="26"/>
          <w:szCs w:val="26"/>
        </w:rPr>
        <w:t>удиториям ППЭ»</w:t>
      </w:r>
      <w:r w:rsidR="00540713" w:rsidRPr="001249DA">
        <w:rPr>
          <w:color w:val="000000"/>
          <w:sz w:val="26"/>
          <w:szCs w:val="26"/>
        </w:rPr>
        <w:t>.</w:t>
      </w:r>
    </w:p>
    <w:p w:rsidR="00DB6CE6" w:rsidRPr="001249DA" w:rsidRDefault="005773B5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экзамена руководитель ППЭ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5773B5">
        <w:t xml:space="preserve"> </w:t>
      </w: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их прибытия в ППЭ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ленами ГЭК должен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43CF3" w:rsidRDefault="00DB6CE6" w:rsidP="00A228AB">
      <w:pPr>
        <w:pStyle w:val="aa"/>
        <w:jc w:val="both"/>
        <w:rPr>
          <w:spacing w:val="-4"/>
          <w:sz w:val="26"/>
          <w:szCs w:val="26"/>
        </w:rPr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:rsidR="0041512B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:rsidR="00C91E3B" w:rsidRPr="001249DA" w:rsidRDefault="0041512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 13-01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proofErr w:type="spellStart"/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686FB3" w:rsidRPr="00686FB3">
        <w:t xml:space="preserve"> </w:t>
      </w:r>
      <w:r w:rsidR="00686FB3" w:rsidRP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специально подготовленным столом, находящимся в зоне видимости камер видеонаблюдения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вложенные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:rsidR="00043CF3" w:rsidRDefault="00DB6CE6" w:rsidP="00A228AB">
      <w:pPr>
        <w:pStyle w:val="2"/>
      </w:pPr>
      <w:bookmarkStart w:id="35" w:name="_Toc349652037"/>
      <w:bookmarkStart w:id="36" w:name="_Toc350962479"/>
      <w:bookmarkStart w:id="37" w:name="_Toc438199160"/>
      <w:bookmarkStart w:id="38" w:name="_Toc468456165"/>
      <w:r w:rsidRPr="001249DA">
        <w:t>Инструкция</w:t>
      </w:r>
      <w:bookmarkStart w:id="39" w:name="_Toc349652038"/>
      <w:bookmarkEnd w:id="35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6"/>
      <w:bookmarkEnd w:id="37"/>
      <w:bookmarkEnd w:id="38"/>
      <w:bookmarkEnd w:id="3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тому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учебному предмету.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расположен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4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удостоверяющий личность,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  <w:proofErr w:type="gramEnd"/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5"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вух частей.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ЕГЭ находятся: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бумажном или электронном носителях,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покинуть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казанном акте. Ответственный 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ротивном случае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366440" w:rsidRPr="00366440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«Следующий дополнител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бланк ответов № 2» внести 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цифровое значение </w:t>
      </w:r>
      <w:proofErr w:type="spellStart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штрихкода</w:t>
      </w:r>
      <w:proofErr w:type="spellEnd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дополнительного бланка ответов № 2 (расположенное под </w:t>
      </w:r>
      <w:proofErr w:type="spellStart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штрихкодом</w:t>
      </w:r>
      <w:proofErr w:type="spellEnd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бланка), который выдает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для заполнения; </w:t>
      </w:r>
    </w:p>
    <w:p w:rsidR="00366440" w:rsidRPr="001249DA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 дополнительного бланка ответов № 2 внести порядковый номер листа работы участника ЕГЭ (при этом листом № 1 является основной бланк ответов № 2, который участник ЕГЭ получил в составе индивидуального комплекта);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 сообщить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центре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2, предназначенные для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записи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задания с развернутым ответом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№ 2 (если такие выдавались по просьбе участника ЕГЭ)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11A99" w:rsidRPr="00A228AB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 аудитории также должен проверить бланк ответов № 1 участника ЕГЭ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</w:t>
      </w:r>
    </w:p>
    <w:p w:rsidR="00311A99" w:rsidRPr="00311A99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«Замена ошибочных ответов» ставит «</w:t>
      </w:r>
      <w:r w:rsidR="001B534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подпись в специально отведенном месте.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аполнить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соответствии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ЕГЭ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озвратных доставочных пакетах</w:t>
      </w:r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(верх-низ, </w:t>
      </w: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лицевая-оборотная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сторона).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043CF3" w:rsidRDefault="00DB6CE6" w:rsidP="003F26BA">
      <w:pPr>
        <w:pStyle w:val="2"/>
      </w:pPr>
      <w:bookmarkStart w:id="40" w:name="_Toc349652039"/>
      <w:bookmarkStart w:id="41" w:name="_Toc350962480"/>
      <w:bookmarkStart w:id="42" w:name="_Toc438199161"/>
      <w:bookmarkStart w:id="43" w:name="_Toc468456166"/>
      <w:r w:rsidRPr="001249DA">
        <w:lastRenderedPageBreak/>
        <w:t>Инструкция для организатора вне аудитории</w:t>
      </w:r>
      <w:bookmarkEnd w:id="40"/>
      <w:bookmarkEnd w:id="41"/>
      <w:bookmarkEnd w:id="42"/>
      <w:bookmarkEnd w:id="4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тому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учебному предмету. 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окончания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:rsidR="000D3BCD" w:rsidRDefault="000D3BCD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:rsidR="002C7128" w:rsidRPr="001249DA" w:rsidRDefault="002C7128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</w:t>
      </w:r>
      <w:r w:rsidRPr="002C712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случае сопровождения  участника ЕГЭ к медицинскому работнику пригласить члена (членов) ГЭК в медицинский кабинет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:rsidR="00DB6CE6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:rsidR="00C77E8F" w:rsidRDefault="00C77E8F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C77E8F" w:rsidP="003F26BA">
      <w:pPr>
        <w:pStyle w:val="2"/>
      </w:pPr>
      <w:bookmarkStart w:id="44" w:name="_Toc468456167"/>
      <w:r w:rsidRPr="001249DA">
        <w:t xml:space="preserve">Инструкция </w:t>
      </w:r>
      <w:r w:rsidR="00AD4F70">
        <w:t xml:space="preserve">для </w:t>
      </w:r>
      <w:r w:rsidRPr="00C77E8F">
        <w:t>работник</w:t>
      </w:r>
      <w:r>
        <w:t>ов</w:t>
      </w:r>
      <w:r w:rsidRPr="00C77E8F">
        <w:t xml:space="preserve"> по обеспечению охр</w:t>
      </w:r>
      <w:r w:rsidR="00AD4F70">
        <w:t>аны образовательных организаций</w:t>
      </w:r>
      <w:r>
        <w:t xml:space="preserve"> при организации входа участников ЕГЭ в ППЭ</w:t>
      </w:r>
      <w:bookmarkEnd w:id="44"/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инструкция разработана в соответствии с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в Минюсте России 31.12.2015, регистрационный № 40478)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Приказ).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к трудовым функциям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относятся: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мероприятий по безопасному проведению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ГИА;</w:t>
      </w:r>
    </w:p>
    <w:p w:rsidR="00AD4F70" w:rsidRDefault="00AD4F70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обнаружения запрещенных к проносу предметов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CF3" w:rsidRPr="003F26BA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1188C"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частие в обеспечении пропускного режима в ходе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ГИА.</w:t>
      </w:r>
    </w:p>
    <w:p w:rsidR="00043CF3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рамках обеспечения организации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входа участников ЕГЭ в ППЭ</w:t>
      </w:r>
      <w:r w:rsidRPr="00AD4F70"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аботник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должен: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 (начиная с 09.00):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оставить личные вещи (уведомление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ЕГЭ, средства связи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 запрещенные средства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др.)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специально выделенном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входа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 месте для личных вещей (указанное место для личных вещей участников ЕГЭ организуется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установленной рамки стационарного металлоискателя или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места проведения уполномоченными лицами работ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использованием переносного металлоискателя).</w:t>
      </w:r>
      <w:proofErr w:type="gramEnd"/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документы, удостоверяющие личность участников ЕГЭ,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списках распределения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стационарных и (или) переносных металлоискателей проверить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наличие запрещенных средств. При появлении сигнала металлоискателя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числе средство связи,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</w:t>
      </w:r>
      <w:r w:rsidR="00AD4F70">
        <w:rPr>
          <w:rFonts w:ascii="Times New Roman" w:eastAsia="Calibri" w:hAnsi="Times New Roman" w:cs="Times New Roman"/>
          <w:sz w:val="26"/>
          <w:szCs w:val="26"/>
        </w:rPr>
        <w:t>=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</w:t>
      </w:r>
      <w:r w:rsidR="00AD4F70">
        <w:rPr>
          <w:rFonts w:ascii="Times New Roman" w:eastAsia="Calibri" w:hAnsi="Times New Roman" w:cs="Times New Roman"/>
          <w:b/>
          <w:sz w:val="26"/>
          <w:szCs w:val="26"/>
        </w:rPr>
        <w:t>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соответствии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пунктом 45 Порядка проведения ГИА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день проведения экзамена (в период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момента входа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 окончания экзамена)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запрещается иметь при себе средства связи, электронно-вычислительную технику, фото-, аудио-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видеоаппаратуру, справочные материалы, письменные заметки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иные средства хранения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передачи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информации. Таким образом, такой участник ЕГЭ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может быть допущен в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77E8F" w:rsidRPr="001249DA" w:rsidRDefault="00C77E8F" w:rsidP="00F75A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F75A2A">
        <w:rPr>
          <w:rFonts w:ascii="Times New Roman" w:eastAsia="Calibri" w:hAnsi="Times New Roman" w:cs="Times New Roman"/>
          <w:sz w:val="26"/>
          <w:szCs w:val="26"/>
        </w:rPr>
        <w:t xml:space="preserve">с помощью организаторов вне аудитории </w:t>
      </w:r>
      <w:r w:rsidR="00AD4F70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пригла</w:t>
      </w:r>
      <w:r w:rsidR="00AD4F70">
        <w:rPr>
          <w:rFonts w:ascii="Times New Roman" w:eastAsia="Calibri" w:hAnsi="Times New Roman" w:cs="Times New Roman"/>
          <w:sz w:val="26"/>
          <w:szCs w:val="26"/>
        </w:rPr>
        <w:t>сить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руководителя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AD4F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члена ГЭК. Руководитель ППЭ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присутствии члена ГЭК составляет акт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</w:rPr>
        <w:t>недопуске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Указанный акт подписывают член ГЭК, руководитель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ЕГЭ, отказавшийся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Акт составляется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двух экземплярах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участию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ЕГЭ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данному учебному предмету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дополнительные сроки указанный участник ЕГЭ может быть допущен только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решению председателя ГЭК.</w:t>
      </w:r>
    </w:p>
    <w:p w:rsidR="00043CF3" w:rsidRPr="003F26BA" w:rsidRDefault="00C77E8F" w:rsidP="003F26BA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этапе проведения </w:t>
      </w:r>
      <w:r w:rsidR="00AD4F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завершения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ЕГЭ должен</w:t>
      </w:r>
      <w:r w:rsidR="00F75A2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 из ППЭ участников ЕГЭ, завершивших экзамен</w:t>
      </w:r>
      <w:r w:rsidR="00AD4F70"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Pr="001249DA" w:rsidRDefault="00AD4F70" w:rsidP="003F26BA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DB6CE6" w:rsidP="003F26BA">
      <w:pPr>
        <w:pStyle w:val="2"/>
        <w:rPr>
          <w:color w:val="404040"/>
        </w:rPr>
      </w:pPr>
      <w:bookmarkStart w:id="45" w:name="_Toc438199162"/>
      <w:bookmarkStart w:id="46" w:name="_Toc468456168"/>
      <w:r w:rsidRPr="001249DA">
        <w:lastRenderedPageBreak/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45"/>
      <w:bookmarkEnd w:id="46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едицинскому работнику (далее – Журнал) (см. приложение </w:t>
      </w:r>
      <w:r w:rsidR="00FC6B3A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табе ППЭ есть 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аполнению. Участник ЕГЭ, получивший должную медицинскую помощь, вправе 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:rsidR="00A32B1F" w:rsidRDefault="00DB6CE6" w:rsidP="0079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:rsidR="00DB6CE6" w:rsidRPr="001249DA" w:rsidRDefault="00DB6CE6" w:rsidP="00790F81">
      <w:pPr>
        <w:pStyle w:val="11"/>
        <w:rPr>
          <w:noProof/>
        </w:rPr>
      </w:pPr>
      <w:bookmarkStart w:id="47" w:name="_Toc438199163"/>
      <w:bookmarkStart w:id="48" w:name="_Toc468456169"/>
      <w:r w:rsidRPr="001249DA">
        <w:lastRenderedPageBreak/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47"/>
      <w:bookmarkEnd w:id="48"/>
    </w:p>
    <w:p w:rsidR="00DB6CE6" w:rsidRPr="001249DA" w:rsidRDefault="00D7439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0" o:spid="_x0000_s1026" style="position:absolute;left:0;text-align:left;margin-left:1.45pt;margin-top:7.7pt;width:479.1pt;height:9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<o:lock v:ext="edit" aspectratio="t"/>
            <v:textbox>
              <w:txbxContent>
                <w:p w:rsidR="00D7439E" w:rsidRPr="00C06354" w:rsidRDefault="00D7439E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Комментарии, </w:t>
                  </w:r>
                  <w:r w:rsidRPr="006744EE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выделенные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 ЕГЭ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. Они даны в помощь организатору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843BF" w:rsidRPr="001249DA" w:rsidRDefault="00D7439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2" o:spid="_x0000_s1027" style="position:absolute;left:0;text-align:left;margin-left:-2pt;margin-top:149.4pt;width:489.9pt;height:17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4"/>
                    <w:gridCol w:w="432"/>
                    <w:gridCol w:w="215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8"/>
                    <w:gridCol w:w="428"/>
                    <w:gridCol w:w="428"/>
                    <w:gridCol w:w="428"/>
                    <w:gridCol w:w="156"/>
                    <w:gridCol w:w="431"/>
                    <w:gridCol w:w="428"/>
                    <w:gridCol w:w="428"/>
                    <w:gridCol w:w="429"/>
                    <w:gridCol w:w="208"/>
                    <w:gridCol w:w="430"/>
                    <w:gridCol w:w="428"/>
                    <w:gridCol w:w="428"/>
                    <w:gridCol w:w="429"/>
                  </w:tblGrid>
                  <w:tr w:rsidR="00D7439E" w:rsidRPr="006220F9" w:rsidTr="00EB09D0">
                    <w:trPr>
                      <w:cantSplit/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Pr="00EA1FCE" w:rsidRDefault="00D7439E" w:rsidP="00DD3DF5">
                        <w:pPr>
                          <w:keepNext/>
                          <w:keepLines/>
                          <w:spacing w:before="200"/>
                          <w:jc w:val="center"/>
                          <w:outlineLvl w:val="5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Код р</w:t>
                        </w: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егион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а</w:t>
                        </w:r>
                      </w:p>
                    </w:tc>
                    <w:tc>
                      <w:tcPr>
                        <w:tcW w:w="21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7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Pr="00EA1FCE" w:rsidRDefault="00D7439E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29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8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Default="00D7439E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D7439E" w:rsidRPr="00EA1FCE" w:rsidRDefault="00D7439E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Номер 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6220F9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D7439E" w:rsidRPr="006220F9" w:rsidTr="00EB09D0">
                    <w:trPr>
                      <w:cantSplit/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7439E" w:rsidRPr="006220F9" w:rsidTr="00EB09D0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6220F9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6220F9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6220F9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D7439E" w:rsidRPr="006220F9" w:rsidTr="00EB09D0">
                    <w:trPr>
                      <w:trHeight w:val="198"/>
                    </w:trPr>
                    <w:tc>
                      <w:tcPr>
                        <w:tcW w:w="4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EA1FCE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7439E" w:rsidRPr="006220F9" w:rsidTr="00EB09D0">
                    <w:trPr>
                      <w:trHeight w:val="561"/>
                    </w:trPr>
                    <w:tc>
                      <w:tcPr>
                        <w:tcW w:w="8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62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7439E" w:rsidRPr="00EA1FCE" w:rsidRDefault="00D7439E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6220F9" w:rsidRDefault="00D7439E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7439E" w:rsidRPr="006220F9" w:rsidTr="00EB09D0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EA1FCE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6220F9" w:rsidRDefault="00D7439E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6220F9" w:rsidRDefault="00D7439E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7439E" w:rsidRPr="00401CBE" w:rsidRDefault="00D7439E" w:rsidP="00DB6CE6">
                  <w:pPr>
                    <w:jc w:val="both"/>
                    <w:rPr>
                      <w:i/>
                    </w:rPr>
                  </w:pPr>
                </w:p>
                <w:p w:rsidR="00D7439E" w:rsidRDefault="00D7439E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D7439E" w:rsidRDefault="00D7439E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30"/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6" o:spid="_x0000_s1028" style="position:absolute;left:0;text-align:left;margin-left:-1.5pt;margin-top:204.45pt;width:196.5pt;height:64.5pt;z-index:-251655168;visibility:visible;mso-position-horizontal-relative:text;mso-position-vertical-relative:text" wrapcoords="-82 -251 -82 21349 21682 21349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D7439E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6220F9" w:rsidRDefault="00D7439E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D7439E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D7439E" w:rsidRDefault="00D7439E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</w:tr>
                  <w:tr w:rsidR="00D7439E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</w:tr>
                </w:tbl>
                <w:p w:rsidR="00D7439E" w:rsidRDefault="00D7439E" w:rsidP="00DB6CE6"/>
                <w:p w:rsidR="00D7439E" w:rsidRDefault="00D7439E" w:rsidP="00DB6CE6"/>
              </w:txbxContent>
            </v:textbox>
            <w10:wrap type="tight"/>
          </v:rect>
        </w:pict>
      </w:r>
    </w:p>
    <w:p w:rsidR="006744EE" w:rsidRPr="001249DA" w:rsidRDefault="00D7439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" o:spid="_x0000_s1029" style="position:absolute;left:0;text-align:left;margin-left:29.2pt;margin-top:199.5pt;width:196.5pt;height:54pt;z-index:-251636736;visibility:visible" wrapcoords="-82 -300 -82 21300 21682 21300 21682 -300 -82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D7439E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6220F9" w:rsidRDefault="00D7439E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D7439E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D7439E" w:rsidRDefault="00D7439E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D7439E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</w:tr>
                </w:tbl>
                <w:p w:rsidR="00D7439E" w:rsidRDefault="00D7439E" w:rsidP="006744EE"/>
                <w:p w:rsidR="00D7439E" w:rsidRDefault="00D7439E" w:rsidP="006744EE"/>
              </w:txbxContent>
            </v:textbox>
            <w10:wrap type="tight"/>
          </v:rect>
        </w:pict>
      </w: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D30B4D" w:rsidRPr="00D30B4D">
        <w:t xml:space="preserve"> </w:t>
      </w:r>
      <w:r w:rsidR="00D30B4D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lastRenderedPageBreak/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контрольных измерительных материалов (КИМ);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расположен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FF12F2" w:rsidRDefault="00FF12F2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совпадает ли 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на бланке регистрации со </w:t>
      </w:r>
      <w:proofErr w:type="gramStart"/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штрих-кодом</w:t>
      </w:r>
      <w:proofErr w:type="gramEnd"/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 конверте индивидуального комплекта. Номер бланка регистрации находится в нижнем правом углу конверта с подписью «БР».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90011E" w:rsidRPr="0090011E">
        <w:t xml:space="preserve"> </w:t>
      </w:r>
      <w:r w:rsidR="0090011E" w:rsidRPr="0090011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егион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ам, поле 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(при наличии)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043CF3" w:rsidRPr="003F26BA" w:rsidRDefault="00DD3DF5" w:rsidP="003F2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кратк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Pr="001249DA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 2 Вы можете обратиться к нам за дополнительным бланком № 2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Организатор проверит комплектность 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ланки ответов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9" w:name="_Toc438199164"/>
      <w:r>
        <w:br w:type="page"/>
      </w:r>
    </w:p>
    <w:p w:rsidR="00043CF3" w:rsidRDefault="00DB6CE6" w:rsidP="003F26BA">
      <w:pPr>
        <w:pStyle w:val="11"/>
      </w:pPr>
      <w:bookmarkStart w:id="50" w:name="_Toc468456170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</w:t>
      </w:r>
      <w:r w:rsidR="00F1527B">
        <w:t>7</w:t>
      </w:r>
      <w:r w:rsidRPr="001249DA">
        <w:t xml:space="preserve"> году (для ознакомления участников ЕГЭ/ родителей (законных представителей) под роспись)</w:t>
      </w:r>
      <w:bookmarkEnd w:id="49"/>
      <w:bookmarkEnd w:id="50"/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информация о порядке проведении ЕГЭ: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 всем учебным предметам начинается в 10.00 по местному времени.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 сообщается дополнительно. Аннулирование результатов возможно в случае выявления нарушений Порядка проведения ГИА. 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ГИА признаются </w:t>
      </w:r>
      <w:proofErr w:type="gramStart"/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удовлетворительными</w:t>
      </w:r>
      <w:proofErr w:type="gramEnd"/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ЕГЭ при приеме на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 программам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бакалавриата и программам специалитета действительны четыре года, следующих за годом получения таких результатов.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участника ЕГЭ в рамках участия в ЕГЭ: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данный ППЭ.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участник ЕГЭ опоздал на экзамен (но не более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на два часа 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организации), средства связи, электронно-вычислительную технику, фото-, аудио- и видеоаппаратуру, справочные материалы, письменные заметки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</w:r>
      <w:proofErr w:type="gramEnd"/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Участники ЕГЭ занимают рабочие места в аудитории в соответствии со списками распределения. Изменение рабочего места запрещено.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Участники ЕГЭ, допустившие нарушение указанных требований или иные нарушения Порядка проведения государственной итоговой аттестации (ГИА),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Экзаменационная работа выполняется 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гелевой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участника ЕГЭ в рамках участия в ЕГЭ:</w:t>
      </w:r>
    </w:p>
    <w:p w:rsidR="00276C70" w:rsidRPr="00276C70" w:rsidRDefault="00276C70" w:rsidP="00276C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проведения ЕГЭ по иностранным языкам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ел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 не выдаются).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Внимание! Черновики и КИМ не проверяются и записи в них не учитываются при обработке.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6987" w:rsidRPr="00BE6987">
        <w:t xml:space="preserve"> 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E6987" w:rsidRP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 приглашается член ГЭК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бланке регистрации участника ЕГЭ и в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ГИА по соответствующим учебным предметам не ранее 1 сентября текущего года в сроки и в формах, установленных Порядком.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  <w:proofErr w:type="gramEnd"/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Участник ЕГЭ 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заблаговременно информируются о времени, месте и порядке рассмотрения апелляций.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о нарушении установленного Порядка проведения 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ЕГЭ подает в день проведения экзамена члену ГЭК, не покидая ППЭ.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отклонении апелляции;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удовлетворении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удовлетворении апелляции результат ЕГЭ, по процедуре которого участником ЕГЭ была подана апелляция, аннулируется и участнику ЕГЭ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о несогласии с выставленными баллами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</w:r>
      <w:r w:rsidRPr="00276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организацию,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они были допущены к ГИА, выпускники прошлых лет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Указанные материалы предъявляются участникам ЕГЭ (в случае его присутствия при  рассмотрении апелляции).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работы конфликтная комиссия обращается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Комиссию по разработке КИМ по соответствующему учебному предмету с запросом о разъяснениях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этого участник ГИА пишет заявление об отзыве,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порядке к ГИА, выпускники прошлых лет – в конфликтную комиссию или в иные места, определенные ОИВ.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043CF3" w:rsidRDefault="00043CF3" w:rsidP="003F2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</w:p>
    <w:p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E13B6B" w:rsidRDefault="00DB6CE6" w:rsidP="002E7DA0">
      <w:pPr>
        <w:pStyle w:val="11"/>
        <w:jc w:val="left"/>
      </w:pPr>
      <w:bookmarkStart w:id="51" w:name="_Toc438199165"/>
      <w:bookmarkStart w:id="52" w:name="_Toc468456171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51"/>
      <w:bookmarkEnd w:id="52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4111"/>
      </w:tblGrid>
      <w:tr w:rsidR="00DB6CE6" w:rsidRPr="001249DA" w:rsidTr="003F26BA">
        <w:trPr>
          <w:trHeight w:val="858"/>
        </w:trPr>
        <w:tc>
          <w:tcPr>
            <w:tcW w:w="4172" w:type="dxa"/>
            <w:vAlign w:val="center"/>
          </w:tcPr>
          <w:p w:rsidR="00043CF3" w:rsidRDefault="00DB6CE6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B6CE6" w:rsidRPr="001249DA" w:rsidRDefault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6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 периода проведения*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="004D2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302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 xml:space="preserve">*Укажите «ДОСР» для выбора досрочного периода, «ОСН» - основного периода и «ДОП» - дополнительные сроки. Выпускники прошлых лет вправе участвовать в ЕГЭ в досрочный период и </w:t>
      </w:r>
      <w:r w:rsidR="008D6F5E" w:rsidRPr="003F26BA">
        <w:rPr>
          <w:rFonts w:ascii="Times New Roman" w:eastAsia="Times New Roman" w:hAnsi="Times New Roman" w:cs="Times New Roman"/>
        </w:rPr>
        <w:t xml:space="preserve">(или) </w:t>
      </w:r>
      <w:r w:rsidRPr="003F26BA">
        <w:rPr>
          <w:rFonts w:ascii="Times New Roman" w:eastAsia="Times New Roman" w:hAnsi="Times New Roman" w:cs="Times New Roman"/>
        </w:rPr>
        <w:t>дополнительные сроки проведения ЕГЭ.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B6CE6" w:rsidRPr="001249DA" w:rsidRDefault="00D7439E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D7439E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становленном порядке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D7439E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D7439E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4D2056" w:rsidRPr="001249DA" w:rsidRDefault="00D7439E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(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)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30 минут</w:t>
      </w:r>
    </w:p>
    <w:p w:rsidR="00DB6CE6" w:rsidRPr="001249DA" w:rsidRDefault="00D7439E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40" style="position:absolute;left:0;text-align:left;margin-left:-.15pt;margin-top:1.05pt;width:16.85pt;height:16.85pt;z-index:-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D7439E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D7439E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F1527B">
        <w:rPr>
          <w:rFonts w:ascii="Times New Roman" w:eastAsia="Times New Roman" w:hAnsi="Times New Roman" w:cs="Times New Roman"/>
          <w:sz w:val="26"/>
          <w:szCs w:val="26"/>
        </w:rPr>
        <w:t>7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году ознакомлен (ознакомлена)        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C0A02" w:rsidRPr="001249DA" w:rsidRDefault="007C0A02" w:rsidP="007C0A02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DB6CE6" w:rsidRPr="001249DA" w:rsidRDefault="00DB6CE6" w:rsidP="007C0A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53" w:name="_Toc438199166"/>
      <w:bookmarkStart w:id="54" w:name="_Toc468456172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31"/>
      </w:r>
      <w:bookmarkEnd w:id="53"/>
      <w:bookmarkEnd w:id="54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2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:rsidR="00DB6CE6" w:rsidRPr="001249DA" w:rsidRDefault="00DB6CE6" w:rsidP="003F26BA">
      <w:pPr>
        <w:pStyle w:val="11"/>
        <w:jc w:val="left"/>
      </w:pPr>
      <w:bookmarkStart w:id="55" w:name="_Toc438199169"/>
      <w:bookmarkStart w:id="56" w:name="_Toc468456173"/>
      <w:r w:rsidRPr="001249DA">
        <w:lastRenderedPageBreak/>
        <w:t xml:space="preserve">Приложение </w:t>
      </w:r>
      <w:r w:rsidR="003A6926">
        <w:t>5</w:t>
      </w:r>
      <w:r w:rsidRPr="001249DA">
        <w:t>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55"/>
      <w:bookmarkEnd w:id="56"/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  <w:rPr>
          <w:rFonts w:eastAsia="Calibri"/>
        </w:rPr>
      </w:pPr>
      <w:bookmarkStart w:id="57" w:name="_Toc438199170"/>
      <w:bookmarkStart w:id="58" w:name="_Toc468456174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57"/>
      <w:bookmarkEnd w:id="58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электронный вид переводятся полные аналоги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процедуры расшифровки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</w:t>
      </w:r>
      <w:proofErr w:type="spellStart"/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</w:p>
    <w:p w:rsidR="00D150A3" w:rsidRPr="00D150A3" w:rsidRDefault="00FB5711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членов ГЭК, назначенных в ППЭ, определя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тся из расчета </w:t>
      </w:r>
      <w:r w:rsidR="00D150A3">
        <w:rPr>
          <w:rFonts w:ascii="Times New Roman" w:eastAsia="Calibri" w:hAnsi="Times New Roman" w:cs="Times New Roman"/>
          <w:sz w:val="26"/>
          <w:szCs w:val="26"/>
          <w:lang w:eastAsia="ru-RU"/>
        </w:rPr>
        <w:t>один член ГЭК на каждые пять аудиторий, но не менее двух членов ГЭК на ППЭ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B5711" w:rsidRPr="00AE2531" w:rsidRDefault="00D150A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технических специалистов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06394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назначенных в ППЭ, определяется из расчета один технический специалист на каждые пять аудиторий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4-5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ести техническую подготовку ППЭ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статус о завершении технической подготовки в систему мониторинга готовности ППЭ с помощью рабочей станции в штабе ППЭ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ехническая подготовка должна быть завершена за 2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:rsidR="00DB6CE6" w:rsidRPr="001249DA" w:rsidRDefault="00F3612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позднее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чем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F36127" w:rsidRPr="00F36127">
        <w:t xml:space="preserve"> 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>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</w:t>
      </w:r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сохранить на </w:t>
      </w:r>
      <w:proofErr w:type="spellStart"/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электронный акт технической готовности для передачи в систему мониторинга готовности ППЭ 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каждого члена ГЭК, назначенного на экзамен,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E60AF" w:rsidRPr="00AE60AF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оборудования;</w:t>
      </w:r>
    </w:p>
    <w:p w:rsidR="00DB6CE6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озднее 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2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 после проведения экзамена (на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нформационно-телекоммуникационной сети «Интернет», член ГЭК, используя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</w:t>
      </w:r>
      <w:r w:rsidR="0068563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8563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окончании проведения первой части инструктажа необходимо продемонстрировать участникам ЕГЭ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омплектование КИМ, проверяет соответствие номеров напечатанных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первой и последней странице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онверте ИК. </w:t>
      </w:r>
      <w:proofErr w:type="gramStart"/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печати всех КИМ н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апечатанные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 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:rsidR="00AE60AF" w:rsidRDefault="00AE60A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дать указание участникам ЕГЭ проверить качество напечатанного КИМ и соответствия номера КИМ с номером КИМ, указанным на конверте ИК;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(за исключением проведения ЕГЭ по математике базового уровня)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объявления начала экзамена организатор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аудитории, ответственный за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печать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необходимости рабочая Станция печати КИМ заменяется на </w:t>
      </w:r>
      <w:proofErr w:type="gramStart"/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резервную</w:t>
      </w:r>
      <w:proofErr w:type="gramEnd"/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КИМ формируется электронный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казанием времени выполнения операций. 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печатает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Станции печати КИМ технический специалист выполняет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сохранение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журналов печати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-накопитель. 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сохранения электронных журналов печати со всех станций печати во всех аудиториях ППЭ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59" w:name="_Toc438199171"/>
      <w:bookmarkStart w:id="60" w:name="_Toc468456175"/>
      <w:r>
        <w:t xml:space="preserve">2. </w:t>
      </w:r>
      <w:r w:rsidR="00DB6CE6" w:rsidRPr="001249DA">
        <w:t>Инструкция для технического специалиста</w:t>
      </w:r>
      <w:bookmarkEnd w:id="59"/>
      <w:bookmarkEnd w:id="60"/>
    </w:p>
    <w:p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1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6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="004E499F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ендарных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-привода;</w:t>
      </w:r>
    </w:p>
    <w:p w:rsidR="00AE60AF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ресурс картриджа на принтере;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те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хнической готовности и журнала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печати КИМ из аудитории в Штаб ППЭ для передачи в систему мониторинга готовности ППЭ с помощью рабочей станции в Штабе ППЭ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РЦОИ (в случае, если указанный </w:t>
      </w:r>
      <w:proofErr w:type="spellStart"/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не будет доставлен членами ГЭК из РЦОИ в день проведения экзамена);</w:t>
      </w:r>
      <w:proofErr w:type="gramEnd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-привод.</w:t>
      </w:r>
    </w:p>
    <w:p w:rsidR="00AE60AF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6856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уководителем ППЭ провести контроль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</w:t>
      </w:r>
      <w:r w:rsidR="00FF6788" w:rsidRPr="00FF6788">
        <w:t xml:space="preserve">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проверить средства криптозащиты с использованием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на каждой рабочей станции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подготовлено достаточное количество бумаги для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сохранить на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акт технической готовности для передачи в систему мониторинга готовности ППЭ на всех рабочих станциях печати КИМ в каждой аудитории;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ГЭК;</w:t>
      </w:r>
    </w:p>
    <w:p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печати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FF6788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экзаменационных работ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экзамена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совместно с организаторами в аудитории печатает и подписывает протокол печати КИМ в аудитории (форма ППЭ-23) на каждой рабочей станции печати КИМ в каждой аудитории. На каждой Станции печати КИМ технический специалист должен сохранить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электронный журнал печати </w:t>
      </w:r>
      <w:proofErr w:type="gramStart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обычный </w:t>
      </w:r>
      <w:proofErr w:type="spellStart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сохранения электронных журналов печати со всех станций печати во всех аудиториях ППЭ на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101350" w:rsidRPr="001249DA" w:rsidRDefault="00101350" w:rsidP="0010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01350" w:rsidRPr="00101350" w:rsidRDefault="00101350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 w:rsidR="0089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невозможности самостоятельного разрешения возникшей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нештатной ситуации на станции печати КИМ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печати КИМ, и обратиться по телефону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2" w:name="_Toc438199173"/>
      <w:bookmarkStart w:id="63" w:name="_Toc468456176"/>
      <w:r>
        <w:t xml:space="preserve">3. </w:t>
      </w:r>
      <w:r w:rsidR="00DB6CE6" w:rsidRPr="001249DA">
        <w:t>Инструкция для член</w:t>
      </w:r>
      <w:r w:rsidR="00C510D5">
        <w:t>ов</w:t>
      </w:r>
      <w:r w:rsidR="00DB6CE6" w:rsidRPr="001249DA">
        <w:t xml:space="preserve"> ГЭК</w:t>
      </w:r>
      <w:bookmarkEnd w:id="62"/>
      <w:bookmarkEnd w:id="63"/>
    </w:p>
    <w:p w:rsidR="00C510D5" w:rsidRPr="001249DA" w:rsidRDefault="00C510D5" w:rsidP="00C510D5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(ключ шифрования члена ГЭК, записанный на </w:t>
      </w:r>
      <w:proofErr w:type="gram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защищенном</w:t>
      </w:r>
      <w:proofErr w:type="gramEnd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внешнем носителе-</w:t>
      </w:r>
      <w:proofErr w:type="spell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249DA" w:rsidDel="0033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ЕГЭ по технологии печати КИМ в ППЭ </w:t>
      </w: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 присутствовать не менее двух членов ГЭК с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токенами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позднее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чем за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ГЭК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должны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 протокол технической готовности каждой аудитории (форма ППЭ-01-01);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достаточного для печати КИМ количества бумаги;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C510D5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C510D5" w:rsidP="00B51B9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станций печати КИМ каждой аудитории и статуса завершения контроля технической готовности с помощ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ью рабочей станции в Штабе ППЭ.</w:t>
      </w:r>
    </w:p>
    <w:p w:rsidR="00D4367C" w:rsidRPr="003F26BA" w:rsidRDefault="000B4CA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</w:t>
      </w:r>
      <w:r w:rsid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член ГЭК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сво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:rsidR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самостоятельно, без участия технического специалиста,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</w:p>
    <w:p w:rsidR="00C510D5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сбоя работы Станции печати КИМ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или организатор приглашают технического специалиста для восстановления работоспособности оборудования и (или) системного </w:t>
      </w:r>
      <w:proofErr w:type="gram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необходимости рабочая Станция печати КИМ заменяется на </w:t>
      </w:r>
      <w:proofErr w:type="gram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</w:t>
      </w:r>
      <w:proofErr w:type="gramEnd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ГЭК долж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руководителем ППЭ проконтролировать передачу в систему мониторинга готовности ППЭ электронных журналов печати со всех станций печати всех аудиторий ППЭ и статуса о завершении экзамена в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(в дополнении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бумажные протоколы печати КИМ (форма ППЭ-23), которые подписываются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распечатанные КИМ (использованные КИМ, КИМ, имеющие полиграфические дефекты, неукомплектованные КИМ);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4" w:name="_Toc438199174"/>
      <w:bookmarkStart w:id="65" w:name="_Toc468456177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64"/>
      <w:bookmarkEnd w:id="65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  <w:proofErr w:type="gramEnd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0D5" w:rsidRPr="00C510D5">
        <w:t xml:space="preserve"> </w:t>
      </w:r>
      <w:r w:rsidR="00C510D5">
        <w:t>(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F26D6" w:rsidRPr="001249DA" w:rsidRDefault="007F26D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ППЭ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</w:t>
      </w:r>
      <w:r w:rsidR="00FC6B3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кончании которой участникам ЕГЭ демонстрируется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ответственный за печать КИМ,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оставочного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r w:rsidR="000B4CA2" w:rsidRPr="00B51B93">
        <w:rPr>
          <w:rFonts w:ascii="Times New Roman" w:hAnsi="Times New Roman" w:cs="Times New Roman"/>
          <w:sz w:val="26"/>
          <w:szCs w:val="26"/>
        </w:rPr>
        <w:t xml:space="preserve">равное количеству присутствующих в аудитории участников ЕГЭ 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0B4CA2" w:rsidRPr="003F26BA">
        <w:rPr>
          <w:rFonts w:ascii="Times New Roman" w:hAnsi="Times New Roman" w:cs="Times New Roman"/>
          <w:sz w:val="26"/>
          <w:szCs w:val="26"/>
        </w:rPr>
        <w:t> 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C510D5" w:rsidRPr="00C510D5" w:rsidRDefault="00DB6CE6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Ориентировочное время выполнения данной операции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(для 15 участников ЕГЭ) до 15 минут при скорости печати принтера не менее 20 страниц в минуту. </w:t>
      </w:r>
    </w:p>
    <w:p w:rsidR="00DB6CE6" w:rsidRPr="001249DA" w:rsidRDefault="00C510D5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Организатор, ответственный за комплектование КИМ, проверяет соответствие номеров напечатанных на первой и последней странице КИМ с номерами КИМ, указанными на конверте ИК. </w:t>
      </w:r>
      <w:proofErr w:type="gram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печати всех КИМ напечатанные КИМ, скомплектованные с ИК, раздаются участникам ЕГЭ в аудитории в произвольном порядке (в каждом ИК участника ЕГЭ находятся: бланк регистрации, бланк ответов № 1, бланк ответов № 2 (за исключением проведения 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 по математике базового уровня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proofErr w:type="gramEnd"/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 с ИК и проверить его содержимое;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проверить качество напечатанного КИМ и соответствия номера КИМ с номером КИМ, указанным на конверте ИК;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 к заполнению бланков регистрации (участник ЕГЭ должен поставить свою подпись в соответствующем поле регистрационных полей бланков);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правильность заполнения регистрационных полей на всех бланках ЕГЭ у каждого участника ЕГЭ и соответствие данных участника ЕГЭ (ФИО, серии и номера документа, удостоверяющего личность) в бланке регистрации и документе, удостоверяющем личность. </w:t>
      </w:r>
      <w:proofErr w:type="gramStart"/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обнаружения ошибочного заполнения </w:t>
      </w: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регистрационных полей бланков организаторы дают указание участнику ЕГЭ внести соответствующие исправления;</w:t>
      </w:r>
      <w:proofErr w:type="gramEnd"/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 и регистрационных полей бланков ответов № 1 и бланков ответов № 2 (за исключением проведения ЕГЭ по математике базового уровня) объявить начало, продолжительность и время окончания выполнения экзаменационной работы и зафиксировать их на доске (информационном стенде).</w:t>
      </w:r>
    </w:p>
    <w:p w:rsidR="003F26B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объявления начала экзамена организатор в аудитории, ответственный за печать КИМ,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0F46E6" w:rsidRPr="000F46E6">
        <w:t xml:space="preserve"> </w:t>
      </w:r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необходимости рабочая Станция печати КИМ заменяется на </w:t>
      </w:r>
      <w:proofErr w:type="gramStart"/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резервную</w:t>
      </w:r>
      <w:proofErr w:type="gramEnd"/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>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ППЭ.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  <w:r w:rsidR="000F46E6" w:rsidRPr="000F46E6">
        <w:t xml:space="preserve"> </w:t>
      </w:r>
      <w:r w:rsidR="000F46E6" w:rsidRP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печати техническим специалистом протокола печати КИМ в аудитории (форма ППЭ-23) организаторы в аудитории подписывают его.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распечатанных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</w:t>
      </w:r>
      <w:r w:rsid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передаёт руководителю ППЭ.</w:t>
      </w:r>
    </w:p>
    <w:p w:rsidR="00DB6CE6" w:rsidRPr="001249DA" w:rsidRDefault="00DB6CE6">
      <w:pPr>
        <w:pStyle w:val="11"/>
      </w:pPr>
      <w:bookmarkStart w:id="66" w:name="_Toc438199175"/>
      <w:bookmarkStart w:id="67" w:name="_Toc468456178"/>
      <w:r w:rsidRPr="001249DA">
        <w:lastRenderedPageBreak/>
        <w:t xml:space="preserve">Приложение </w:t>
      </w:r>
      <w:r w:rsidR="003A6926">
        <w:t>6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66"/>
      <w:bookmarkEnd w:id="67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:rsidR="00DB6CE6" w:rsidRPr="001249DA" w:rsidRDefault="00DB6CE6" w:rsidP="0042223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станция печати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принтером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3-4 аудитории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BC3267" w:rsidRPr="00BC3267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черно-белая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стр./мин.</w:t>
            </w:r>
          </w:p>
          <w:p w:rsidR="00DB6CE6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  <w:p w:rsidR="001D227B" w:rsidRPr="001D227B" w:rsidRDefault="000B4CA2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="001D22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листов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3F26B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200 Мб.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75639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ПО: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CD-ROM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  <w:proofErr w:type="gramEnd"/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3F2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-накопитель используется техническим специалистом для переноса  ключа 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доступа </w:t>
            </w:r>
            <w:proofErr w:type="gramStart"/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таба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F46E6" w:rsidRP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также для переноса актов технической готовности и журналов печати в Штаб ППЭ.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троя принтера,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использования рабочей станции при проведении ЕГЭ запрещается.</w:t>
      </w:r>
    </w:p>
    <w:p w:rsidR="00743DB5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8" w:name="_Toc438199176"/>
      <w:bookmarkStart w:id="69" w:name="_Toc468456179"/>
      <w:r w:rsidRPr="001249DA">
        <w:lastRenderedPageBreak/>
        <w:t xml:space="preserve">Приложение </w:t>
      </w:r>
      <w:r w:rsidR="003A6926">
        <w:t>7</w:t>
      </w:r>
      <w:r w:rsidRPr="001249DA">
        <w:t>.  Системные характеристики аппаратно-программного обеспечения Штаба ППЭ</w:t>
      </w:r>
      <w:bookmarkEnd w:id="68"/>
      <w:bookmarkEnd w:id="69"/>
    </w:p>
    <w:p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3135"/>
        <w:gridCol w:w="3131"/>
      </w:tblGrid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Устройство</w:t>
            </w: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Характеристика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Требование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Принтер для печати сопроводительной документации</w:t>
            </w: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максимальный формат 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A4 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печати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черно-белая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технология печати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лазерная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настольный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автоматическая двусторонняя печать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максимальное разрешение для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/б печати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600x600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dpi</w:t>
            </w:r>
            <w:proofErr w:type="spellEnd"/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скорость печати</w:t>
            </w:r>
          </w:p>
        </w:tc>
        <w:tc>
          <w:tcPr>
            <w:tcW w:w="3131" w:type="dxa"/>
          </w:tcPr>
          <w:p w:rsidR="00DB6CE6" w:rsidRPr="001249DA" w:rsidRDefault="00DB6CE6" w:rsidP="006E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</w:t>
            </w:r>
            <w:r w:rsidR="006E7C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 </w:t>
            </w:r>
            <w:proofErr w:type="spellStart"/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/мин (ч/б А4)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бумаги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100 листов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памяти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64 Мб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0" w:name="_Toc438199178"/>
      <w:bookmarkStart w:id="71" w:name="_Toc468456180"/>
      <w:r w:rsidRPr="001249DA">
        <w:lastRenderedPageBreak/>
        <w:t xml:space="preserve">Приложение </w:t>
      </w:r>
      <w:r w:rsidR="003A6926">
        <w:t>8</w:t>
      </w:r>
      <w:r w:rsidRPr="001249DA">
        <w:t>. Примерный перечень часто используемых при проведении ЕГЭ документов, удостоверяющих личность</w:t>
      </w:r>
      <w:bookmarkEnd w:id="70"/>
      <w:bookmarkEnd w:id="71"/>
    </w:p>
    <w:p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2П «В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личности гражданина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7C090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Удостоверение беженца.</w:t>
      </w:r>
    </w:p>
    <w:p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72" w:name="Приложение"/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3" w:name="_Toc438199179"/>
      <w:bookmarkStart w:id="74" w:name="_Toc468456181"/>
      <w:bookmarkEnd w:id="72"/>
      <w:r w:rsidRPr="001249DA">
        <w:lastRenderedPageBreak/>
        <w:t xml:space="preserve">Приложение </w:t>
      </w:r>
      <w:r w:rsidR="003A6926">
        <w:t>9</w:t>
      </w:r>
      <w:r w:rsidRPr="001249DA">
        <w:t>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 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</w:t>
      </w:r>
      <w:r w:rsidR="005174AC">
        <w:t>(</w:t>
      </w:r>
      <w:r w:rsidRPr="001249DA">
        <w:t>раздел «Говорение»</w:t>
      </w:r>
      <w:bookmarkEnd w:id="73"/>
      <w:r w:rsidR="005174AC">
        <w:t>)</w:t>
      </w:r>
      <w:bookmarkEnd w:id="74"/>
    </w:p>
    <w:p w:rsidR="00DB6CE6" w:rsidRPr="001249DA" w:rsidRDefault="00DB6CE6">
      <w:pPr>
        <w:pStyle w:val="2"/>
        <w:numPr>
          <w:ilvl w:val="0"/>
          <w:numId w:val="16"/>
        </w:numPr>
      </w:pPr>
      <w:bookmarkStart w:id="75" w:name="_Toc404247094"/>
      <w:bookmarkStart w:id="76" w:name="_Toc438199180"/>
      <w:bookmarkStart w:id="77" w:name="_Toc468456182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75"/>
      <w:bookmarkEnd w:id="76"/>
      <w:bookmarkEnd w:id="7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  <w:proofErr w:type="gramEnd"/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78" w:name="_Toc438199181"/>
      <w:bookmarkStart w:id="79" w:name="_Toc468456183"/>
      <w:r w:rsidRPr="001249DA">
        <w:t>Продолжительность выполнения экзаменационной работы</w:t>
      </w:r>
      <w:bookmarkEnd w:id="78"/>
      <w:bookmarkEnd w:id="79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0" w:name="_Toc438199182"/>
      <w:bookmarkStart w:id="81" w:name="_Toc468456184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80"/>
      <w:bookmarkEnd w:id="8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:rsidR="004E499F" w:rsidRPr="00D150A3" w:rsidRDefault="004E499F" w:rsidP="004E49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членов ГЭК, назначенных в ППЭ, определяется из расчета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член ГЭК на 3 аудитории по 3-4 рабочих места, 1 член ГЭК на 5 аудиторий по 2 рабочих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места, 1 член ГЭК 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но не менее двух членов ГЭК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0D32E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43CF3" w:rsidRDefault="000D32EB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 технических специалистов</w:t>
      </w:r>
      <w:r w:rsidR="004E499F" w:rsidRPr="001063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проведения экзамена, назначенных в ППЭ, определяется из расчета 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3 аудитории по 3-4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5 аудиторий по 2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proofErr w:type="gramStart"/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2" w:name="_Toc438199183"/>
      <w:bookmarkStart w:id="83" w:name="_Toc468456185"/>
      <w:r w:rsidRPr="001249DA">
        <w:t>Процедура сдачи устного экзамена участником ЕГЭ</w:t>
      </w:r>
      <w:bookmarkEnd w:id="82"/>
      <w:bookmarkEnd w:id="83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становленным специализированным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Станция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мониторе компьютера отображается текст задания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4" w:name="_Toc404247099"/>
      <w:bookmarkStart w:id="85" w:name="_Toc438199184"/>
      <w:bookmarkStart w:id="86" w:name="_Toc468456186"/>
      <w:r w:rsidRPr="001249DA">
        <w:t>Инструкция для технического специалиста ППЭ</w:t>
      </w:r>
      <w:bookmarkEnd w:id="84"/>
      <w:bookmarkEnd w:id="85"/>
      <w:bookmarkEnd w:id="8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772B1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записи ответов;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номерах аудиторий, количестве рабочих станций по каждому предмету и типу рассадки (ОВЗ или </w:t>
      </w:r>
      <w:proofErr w:type="gramStart"/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стандартная</w:t>
      </w:r>
      <w:proofErr w:type="gramEnd"/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ППЭ-01-01-У «Протокол технической готовности ППЭ к экзамену в устной форме».</w:t>
      </w:r>
    </w:p>
    <w:p w:rsidR="00DB6CE6" w:rsidRPr="001249DA" w:rsidRDefault="00DB6CE6" w:rsidP="00772B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акже для доставки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для передачи в систему мониторинга готовности ППЭ с помощью рабочей станции в Штабе ППЭ и для доставки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72B1F" w:rsidRPr="00772B1F">
        <w:t xml:space="preserve">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предназначенные для доставки аудиозаписей могут быть предоставлены РЦОИ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доставлены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«Интернет».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езервную 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рабочую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772B1F" w:rsidRDefault="00772B1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ва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3F26B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  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один день до проведения экзамена:</w:t>
      </w:r>
    </w:p>
    <w:p w:rsidR="00772B1F" w:rsidRP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тиражирование 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экзамена;</w:t>
      </w:r>
    </w:p>
    <w:p w:rsid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руководителю ППЭ инструкции для участников ЕГЭ для предоставления в аудиториях подготовки;</w:t>
      </w:r>
    </w:p>
    <w:p w:rsidR="00DB6CE6" w:rsidRPr="001249DA" w:rsidRDefault="00DB6CE6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772B1F" w:rsidRPr="001249DA" w:rsidRDefault="00772B1F" w:rsidP="00772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проведения; 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заполнить и сохранить на </w:t>
      </w:r>
      <w:proofErr w:type="spellStart"/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паспорт, а также электронный акт технической готовности для передачи в систему мониторинга готовности ППЭ на всех рабочих местах участников ЕГЭ в каждой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передать акт технической готовности со всех рабочих мест участников ЕГЭ всех аудиторий и статус о завершении контроля технической готовности в систему мониторинга готовности ППЭ с помощью рабочей станции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инструкции для участников ЕГЭ по использованию программного обеспечения сдачи устного экзамена по иностранным языкам на каждом языке сдаваемого в аудитории проведения экзамена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-приводе рабочего места участника ЕГЭ).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расшифровки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экзамена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обычный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одновременно на </w:t>
      </w:r>
      <w:proofErr w:type="spellStart"/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сохраняются электронные журналы станции записи ответов для передачи в систему мониторинга готовности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использовании нескольких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ротокол создания должны быть сформированы для каждого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 отдельно.</w:t>
      </w:r>
    </w:p>
    <w:p w:rsidR="002040F3" w:rsidRPr="001249DA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сохранения электронных журналов станции записи со всех рабочих мест участников ЕГЭ во всех аудиториях ППЭ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и статус о завершении экзамена в ППЭ в систему мониторинга готовности ППЭ с помощью рабочей станции в Штабе ППЭ.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:rsidR="003F26BA" w:rsidRDefault="005E6AC8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F26BA" w:rsidRDefault="00893615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самостоятельного разрешения возникшей нештатной ситуации 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станции записи ответов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ответов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"горячей линии"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  <w:bookmarkStart w:id="87" w:name="_Toc404247097"/>
      <w:bookmarkStart w:id="88" w:name="_Toc438199185"/>
    </w:p>
    <w:p w:rsidR="003F26BA" w:rsidRP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B6CE6" w:rsidRPr="003F26BA" w:rsidRDefault="00DB6CE6" w:rsidP="003F26BA">
      <w:pPr>
        <w:pStyle w:val="a3"/>
        <w:numPr>
          <w:ilvl w:val="0"/>
          <w:numId w:val="16"/>
        </w:numPr>
        <w:jc w:val="both"/>
        <w:rPr>
          <w:b/>
          <w:sz w:val="28"/>
          <w:szCs w:val="26"/>
        </w:rPr>
      </w:pPr>
      <w:r w:rsidRPr="003F26BA">
        <w:rPr>
          <w:b/>
          <w:sz w:val="28"/>
        </w:rPr>
        <w:t>Инструкция для членов ГЭК</w:t>
      </w:r>
      <w:bookmarkEnd w:id="87"/>
      <w:bookmarkEnd w:id="88"/>
    </w:p>
    <w:p w:rsidR="003F26BA" w:rsidRPr="003F26BA" w:rsidRDefault="003F26BA" w:rsidP="003F26BA">
      <w:pPr>
        <w:pStyle w:val="a3"/>
        <w:ind w:left="1720"/>
        <w:jc w:val="both"/>
        <w:rPr>
          <w:b/>
          <w:sz w:val="28"/>
          <w:szCs w:val="26"/>
        </w:rPr>
      </w:pP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внешнем носителе-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 за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каждой аудитории проведения: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ввести пароль доступа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нему;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в систему мониторинга готовности ППЭ с помощью рабочей станции в Штабе ППЭ и для доставки 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 на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задания экзаменационной работы участников ЕГЭ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</w:t>
      </w:r>
      <w:proofErr w:type="gramEnd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(</w:t>
      </w:r>
      <w:proofErr w:type="spellStart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предназначенные для доставки аудиозаписей могут быть предоставлены РЦОИ и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доставлены членами ГЭК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 случае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 (член ГЭК подключает свой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  <w:proofErr w:type="gramEnd"/>
    </w:p>
    <w:p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абочей станции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схема, при которой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ходят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танцию ключ,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лен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ГЭК сразу после этого выполняет его активацию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 расшифровки (при наличии компакт-диска).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записи после завершения выполнения экзаменационной работы) 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</w:t>
      </w:r>
      <w:r w:rsidR="00B834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должен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руководителем ППЭ проконтролировать передачу в систему мониторинга готовности ППЭ электронных журналов станции записи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со всех рабочих мест участников ЕГЭ каждой аудитории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статуса о завершении экзамена в ППЭ.</w:t>
      </w:r>
    </w:p>
    <w:p w:rsidR="00CA513F" w:rsidRPr="001249DA" w:rsidRDefault="002040F3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 ГЭК должен получить (в дополнении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стандартной процедуре)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сопроводительный бланк к нему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9" w:name="_Toc404247098"/>
      <w:bookmarkStart w:id="90" w:name="_Toc438199186"/>
      <w:bookmarkStart w:id="91" w:name="_Toc468456187"/>
      <w:r w:rsidRPr="001249DA">
        <w:t>Инструкция для руководителя ППЭ</w:t>
      </w:r>
      <w:bookmarkEnd w:id="89"/>
      <w:bookmarkEnd w:id="90"/>
      <w:bookmarkEnd w:id="9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  <w:proofErr w:type="gramEnd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соответствующими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чем за один день</w:t>
      </w:r>
      <w:r w:rsidRPr="002941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695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олучить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технического специалиста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</w:t>
      </w:r>
      <w:r w:rsidR="002040F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даче экзамена подтверждается последующим заполнением формы ППЭ-01-01-У «Протокол технической готовности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5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возвратные доставочные пакеты для упаковки бланков регистрации 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</w:t>
      </w:r>
      <w:r w:rsidR="00334F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позднее 09.45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местному времени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выдать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организаторам в аудитории 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компакт-дисками,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которых записаны электронные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 завершении расшифровки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окончания выполнения экзаменационной работы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:rsidR="003F26B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:rsidR="00043CF3" w:rsidRDefault="002040F3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проконтролировать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передачу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журналов станции записи ответов, </w:t>
      </w:r>
      <w:r w:rsidRPr="00D62611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охраненных на </w:t>
      </w:r>
      <w:proofErr w:type="spellStart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статуса о завершении экзамена в ППЭ в систему мониторинга готовности ППЭ с помощью рабочей станции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2" w:name="_Toc404247100"/>
      <w:bookmarkStart w:id="93" w:name="_Toc438199187"/>
      <w:bookmarkStart w:id="94" w:name="_Toc468456188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92"/>
      <w:bookmarkEnd w:id="93"/>
      <w:bookmarkEnd w:id="94"/>
    </w:p>
    <w:p w:rsidR="00DB6CE6" w:rsidRPr="004B6AEE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полчаса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от руководителя ППЭ</w:t>
      </w:r>
      <w:r w:rsidR="006F4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 участникам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они использовать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период ожидания своей очереди:</w:t>
      </w:r>
    </w:p>
    <w:p w:rsidR="002040F3" w:rsidRPr="001249DA" w:rsidRDefault="002040F3" w:rsidP="002040F3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т.п.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языке проводимого экзамена.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DB6CE6" w:rsidRPr="004B6AEE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r w:rsidR="00AD51A1">
        <w:rPr>
          <w:rFonts w:ascii="Times New Roman" w:eastAsia="Calibri" w:hAnsi="Times New Roman" w:cs="Times New Roman"/>
          <w:sz w:val="26"/>
          <w:szCs w:val="26"/>
          <w:lang w:eastAsia="ru-RU"/>
        </w:rPr>
        <w:t>ранее 10.00 по местному времени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 а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 у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бязанности (Приложение </w:t>
      </w:r>
      <w:r w:rsidR="00334F34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5" w:name="_Toc404247101"/>
      <w:bookmarkStart w:id="96" w:name="_Toc438199188"/>
      <w:bookmarkStart w:id="97" w:name="_Toc468456189"/>
      <w:r w:rsidRPr="001249DA">
        <w:lastRenderedPageBreak/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95"/>
      <w:bookmarkEnd w:id="96"/>
      <w:bookmarkEnd w:id="9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рабочего места участника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инструкцию </w:t>
      </w:r>
      <w:r w:rsidR="002040F3"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каждому языку</w:t>
      </w:r>
      <w:proofErr w:type="gramEnd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 сдаваемому в аудитории проведения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уководителя ППЭ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становить компакт-диски в CD-привод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ранее 10.00 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 доставочных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  <w:proofErr w:type="gramEnd"/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расшифровки КИМ на каждом рабочем месте участника ЕГЭ в аудитории сообщить организатору вне аудитории информацию об успешной расшифровки и возможности начала экзамена в аудитории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роцедуре сдачи экзамена (Приложение </w:t>
      </w:r>
      <w:r w:rsidR="005367D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егистрационном бланке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нтерфейсе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троя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возможно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электронных журналов работы станции записи на </w:t>
      </w:r>
      <w:proofErr w:type="spellStart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>
      <w:pPr>
        <w:pStyle w:val="2"/>
        <w:numPr>
          <w:ilvl w:val="0"/>
          <w:numId w:val="16"/>
        </w:numPr>
        <w:rPr>
          <w:iCs/>
        </w:rPr>
      </w:pPr>
      <w:bookmarkStart w:id="98" w:name="_Toc404247102"/>
      <w:bookmarkStart w:id="99" w:name="_Toc438199189"/>
      <w:bookmarkStart w:id="100" w:name="_Toc468456190"/>
      <w:r w:rsidRPr="001249DA">
        <w:t>Инструкция для организатора вне аудитории</w:t>
      </w:r>
      <w:bookmarkEnd w:id="98"/>
      <w:bookmarkEnd w:id="99"/>
      <w:bookmarkEnd w:id="10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аудитории проведения сообщить руководителю ППЭ информацию о завершении расшифровки КИМ в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дитории подготовки;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осуществляется согласно Ведомости перемещения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 05-04-У). Организатор вне аудитории должен получить указанную 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неявки участников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 ППЭ 05-04-У. Т.е. необходимо соблюдать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 w:rsidP="002E7DA0">
      <w:pPr>
        <w:pStyle w:val="11"/>
        <w:jc w:val="both"/>
      </w:pPr>
      <w:bookmarkStart w:id="101" w:name="_Toc438199190"/>
      <w:bookmarkStart w:id="102" w:name="_Toc468456191"/>
      <w:r w:rsidRPr="001249DA">
        <w:lastRenderedPageBreak/>
        <w:t xml:space="preserve">Приложение </w:t>
      </w:r>
      <w:r w:rsidR="003A6926">
        <w:t>10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01"/>
      <w:bookmarkEnd w:id="102"/>
    </w:p>
    <w:p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7D6F49" w:rsidRDefault="00DB6CE6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минимальная частота 2,5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643C0" w:rsidRPr="001249DA" w:rsidRDefault="009643C0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четырехъядерный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4 </w:t>
            </w:r>
            <w:proofErr w:type="spellStart"/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CD-ROM.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удиторию проведения, используется для инструктажа 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Минимальные требования (простые гарнитуры*):</w:t>
            </w:r>
          </w:p>
          <w:p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60Дб (т.е. число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чувствительности должно быть меньше 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компьютерная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гарнитура,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наушники с микрофоном, 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622331" w:rsidRPr="001249DA" w:rsidRDefault="00622331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Наушники:</w:t>
            </w:r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наушники со встроенным микрофоном, мониторные или накладные, </w:t>
            </w:r>
            <w:proofErr w:type="gramStart"/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закрытого</w:t>
            </w:r>
            <w:proofErr w:type="gramEnd"/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</w:t>
            </w:r>
          </w:p>
          <w:p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крепления: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мягкое оголовье с возможностью регулировки размера.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амбушюр: </w:t>
            </w:r>
            <w:proofErr w:type="gramStart"/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мягкие</w:t>
            </w:r>
            <w:proofErr w:type="gramEnd"/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изолирующие, полностью покрывающие ухо, плотно прилегающие к голове.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Динамики: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40 мм, от 24 до 32 Ом.</w:t>
            </w:r>
          </w:p>
          <w:p w:rsid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Частотный диапазон: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– 22000 Гц</w:t>
            </w:r>
          </w:p>
          <w:p w:rsidR="00DB6CE6" w:rsidRPr="001249DA" w:rsidRDefault="00DB6CE6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Режим: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стерео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микрофона: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олее – 60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Дб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(т.е. число чувствительности должно быть меньше 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однонаправленный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Рекомендуемый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черно-белая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акже для доставки </w:t>
            </w:r>
            <w:r w:rsidR="002040F3" w:rsidRPr="00D41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электронных актов и журналов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передачи в систему мониторинга готовности ППЭ</w:t>
            </w:r>
            <w:r w:rsidR="002040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Суммарный объем всех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Допускается использовать несколько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азных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Резервный внешний CD-ROM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  <w:proofErr w:type="gramEnd"/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proofErr w:type="gramStart"/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использования рабочей станции при проведении ЕГЭ запрещается.</w:t>
      </w: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278F" w:rsidRDefault="003E278F">
      <w:r>
        <w:br w:type="page"/>
      </w:r>
    </w:p>
    <w:p w:rsidR="00DB6CE6" w:rsidRPr="001249DA" w:rsidRDefault="00DB6CE6">
      <w:pPr>
        <w:pStyle w:val="11"/>
        <w:rPr>
          <w:noProof/>
        </w:rPr>
      </w:pPr>
      <w:bookmarkStart w:id="103" w:name="_Toc438199191"/>
      <w:bookmarkStart w:id="104" w:name="_Toc468456192"/>
      <w:r w:rsidRPr="001249DA">
        <w:lastRenderedPageBreak/>
        <w:t xml:space="preserve">Приложение </w:t>
      </w:r>
      <w:r w:rsidR="003A6926">
        <w:t>11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03"/>
      <w:bookmarkEnd w:id="104"/>
    </w:p>
    <w:p w:rsidR="00DB6CE6" w:rsidRPr="001249DA" w:rsidRDefault="00D7439E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5" w:name="_Toc438199192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>
          <v:rect id="Прямоугольник 3" o:spid="_x0000_s1030" style="position:absolute;margin-left:8.2pt;margin-top:11.75pt;width:475.45pt;height:8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<o:lock v:ext="edit" aspectratio="t"/>
            <v:textbox>
              <w:txbxContent>
                <w:p w:rsidR="00D7439E" w:rsidRPr="00E23F14" w:rsidRDefault="00D7439E" w:rsidP="00E23F1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E23F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</w:t>
                  </w:r>
                  <w:r w:rsidRPr="009A57FB">
                    <w:rPr>
                      <w:sz w:val="26"/>
                      <w:szCs w:val="26"/>
                    </w:rPr>
                    <w:t xml:space="preserve"> доброжелательной обстановке.</w:t>
                  </w:r>
                </w:p>
              </w:txbxContent>
            </v:textbox>
          </v:rect>
        </w:pict>
      </w:r>
      <w:bookmarkEnd w:id="10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D7439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2" o:spid="_x0000_s1031" style="position:absolute;left:0;text-align:left;margin-left:-1.55pt;margin-top:132.25pt;width:480.6pt;height:17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<o:lock v:ext="edit" aspectratio="t"/>
            <v:textbox>
              <w:txbxContent>
                <w:tbl>
                  <w:tblPr>
                    <w:tblW w:w="9284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8"/>
                    <w:gridCol w:w="437"/>
                    <w:gridCol w:w="219"/>
                    <w:gridCol w:w="435"/>
                    <w:gridCol w:w="435"/>
                    <w:gridCol w:w="435"/>
                    <w:gridCol w:w="435"/>
                    <w:gridCol w:w="435"/>
                    <w:gridCol w:w="436"/>
                    <w:gridCol w:w="433"/>
                    <w:gridCol w:w="435"/>
                    <w:gridCol w:w="435"/>
                    <w:gridCol w:w="435"/>
                    <w:gridCol w:w="157"/>
                    <w:gridCol w:w="437"/>
                    <w:gridCol w:w="435"/>
                    <w:gridCol w:w="435"/>
                    <w:gridCol w:w="436"/>
                    <w:gridCol w:w="194"/>
                    <w:gridCol w:w="436"/>
                    <w:gridCol w:w="435"/>
                    <w:gridCol w:w="435"/>
                    <w:gridCol w:w="435"/>
                    <w:gridCol w:w="6"/>
                  </w:tblGrid>
                  <w:tr w:rsidR="00D7439E" w:rsidRPr="00401CBE" w:rsidTr="00A71874">
                    <w:trPr>
                      <w:gridAfter w:val="1"/>
                      <w:wAfter w:w="6" w:type="dxa"/>
                      <w:cantSplit/>
                      <w:trHeight w:val="268"/>
                    </w:trPr>
                    <w:tc>
                      <w:tcPr>
                        <w:tcW w:w="875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2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Pr="00401CBE" w:rsidRDefault="00D7439E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0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Default="00D7439E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D7439E" w:rsidRPr="00401CBE" w:rsidRDefault="00D7439E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t>Номер аудитории</w:t>
                        </w:r>
                      </w:p>
                    </w:tc>
                  </w:tr>
                  <w:tr w:rsidR="00D7439E" w:rsidRPr="00401CBE" w:rsidTr="00A71874">
                    <w:trPr>
                      <w:gridAfter w:val="1"/>
                      <w:wAfter w:w="6" w:type="dxa"/>
                      <w:cantSplit/>
                      <w:trHeight w:val="34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2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D7439E" w:rsidRPr="00401CBE" w:rsidTr="00A71874">
                    <w:trPr>
                      <w:trHeight w:val="330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D7439E" w:rsidRPr="00401CBE" w:rsidTr="00A71874">
                    <w:trPr>
                      <w:trHeight w:val="142"/>
                    </w:trPr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7439E" w:rsidRPr="00401CBE" w:rsidTr="00A71874">
                    <w:trPr>
                      <w:gridAfter w:val="1"/>
                      <w:wAfter w:w="4" w:type="dxa"/>
                      <w:trHeight w:val="614"/>
                    </w:trPr>
                    <w:tc>
                      <w:tcPr>
                        <w:tcW w:w="8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7439E" w:rsidRPr="00401CBE" w:rsidRDefault="00D7439E" w:rsidP="00A71874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21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7439E" w:rsidRPr="00401CBE" w:rsidRDefault="00D7439E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7439E" w:rsidRPr="00401CBE" w:rsidTr="00A71874">
                    <w:trPr>
                      <w:trHeight w:val="347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7439E" w:rsidRPr="00401CBE" w:rsidRDefault="00D7439E" w:rsidP="00DB6CE6">
                  <w:pPr>
                    <w:jc w:val="both"/>
                    <w:rPr>
                      <w:i/>
                    </w:rPr>
                  </w:pPr>
                </w:p>
                <w:p w:rsidR="00D7439E" w:rsidRDefault="00D7439E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D7439E" w:rsidRDefault="00D7439E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B6CE6" w:rsidRPr="001249DA" w:rsidRDefault="00D7439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w:pict>
          <v:rect id="Прямоугольник 4" o:spid="_x0000_s1032" style="position:absolute;left:0;text-align:left;margin-left:28.45pt;margin-top:.8pt;width:180pt;height:51pt;z-index:-251651072;visibility:visible" wrapcoords="-90 -318 -90 21282 21690 21282 21690 -318 -90 -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D7439E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D7439E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Pr="009A57FB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D7439E" w:rsidRPr="009A57FB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D7439E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</w:tr>
                </w:tbl>
                <w:p w:rsidR="00D7439E" w:rsidRDefault="00D7439E" w:rsidP="00DB6CE6"/>
                <w:p w:rsidR="00D7439E" w:rsidRDefault="00D7439E" w:rsidP="00DB6CE6"/>
              </w:txbxContent>
            </v:textbox>
            <w10:wrap type="tight"/>
          </v:rect>
        </w:pic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 лицами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с О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ВЗ, детьми-инвалидами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Название учебного предмета</w:t>
            </w:r>
          </w:p>
        </w:tc>
      </w:tr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 (раздел «Говорение»)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3 часа </w:t>
            </w:r>
            <w:r w:rsidR="008E7715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Математика </w:t>
            </w:r>
          </w:p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(базовый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География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Биология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Русский язык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Химия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Математика (профильный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Физика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Информатика</w:t>
            </w:r>
            <w:r w:rsidR="0040277E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КТ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Обществознание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История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Литература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ашем рабочем столе, помимо экзаменационных материалов, могут находиться только: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Упаковка </w:t>
      </w:r>
      <w:proofErr w:type="spellStart"/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нарушена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нем находятся индивидуальные комплекты с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экзаменационными материалами.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целостност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ь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упаковки </w:t>
      </w:r>
      <w:proofErr w:type="gram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доставочного</w:t>
      </w:r>
      <w:proofErr w:type="gram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(-ых) </w:t>
      </w:r>
      <w:proofErr w:type="spell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ов</w:t>
      </w:r>
      <w:proofErr w:type="spell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) с ИК и компакт-диск с электронными КИМ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вашем присутствии будет выполнена печать КИМ 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комплектование КИМ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индивидуальными комплектами. После чего экзаменационные материалы будут выданы вам для сдачи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B51C61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звлечь компакт-диск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электронными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КИМ,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нарушая целостности упаковки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используя ножниц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ы.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устанавливает в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-привод компакт-диск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рабочую станцию печати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вводит количество КИМ для печати и запускает процедуру расшифровки КИМ (процедура расшифровки может быть инициирована, если техническим специалистом и членом ГЭК ранее был загружен и активирован ключ доступа </w:t>
      </w:r>
      <w:proofErr w:type="gramStart"/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к</w:t>
      </w:r>
      <w:proofErr w:type="gramEnd"/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 КИМ)</w:t>
      </w:r>
      <w:r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целостность упаковки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доставочного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(-ых)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вскрыть,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омплектование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распечатанных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(Организатор раздает участникам ИК,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скомплектованные</w:t>
      </w:r>
      <w:proofErr w:type="gram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4CA2" w:rsidRPr="00B51B9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 ЕГЭ по математике базового уровня).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первом и последнем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 w:rsidRP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Сделать паузу для проверки участниками комплектации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выданных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частнике ЕГЭ, поля: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,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860A42" w:rsidRPr="00562381" w:rsidRDefault="00860A42" w:rsidP="00860A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E705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нехватки места в бланке ответов № 2 Вы можете обратиться к нам за дополнительным бланком № 2.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B51B93" w:rsidRDefault="00DB6CE6" w:rsidP="004435E0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5 </w:t>
      </w:r>
      <w:r w:rsidR="004435E0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минут.</w:t>
      </w:r>
      <w:r w:rsidR="004435E0" w:rsidRPr="004435E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Проверьте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все ли ответы вы перенесли </w:t>
      </w:r>
      <w:proofErr w:type="gramStart"/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КИМ</w:t>
      </w:r>
      <w:proofErr w:type="gramEnd"/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 черновиков в бланки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06" w:name="_Toc438199193"/>
      <w:bookmarkStart w:id="107" w:name="_Toc468456193"/>
      <w:r w:rsidRPr="001249DA">
        <w:lastRenderedPageBreak/>
        <w:t xml:space="preserve">Приложение </w:t>
      </w:r>
      <w:r w:rsidR="003A6926">
        <w:t>12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06"/>
      <w:r w:rsidR="005174AC">
        <w:t>)</w:t>
      </w:r>
      <w:bookmarkEnd w:id="107"/>
    </w:p>
    <w:p w:rsidR="00DB6CE6" w:rsidRPr="001249DA" w:rsidRDefault="00D7439E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8" w:name="_Toc438199194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>
          <v:rect id="Прямоугольник 15" o:spid="_x0000_s1033" style="position:absolute;margin-left:-2.3pt;margin-top:6.5pt;width:487.65pt;height:95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<o:lock v:ext="edit" aspectratio="t"/>
            <v:textbox>
              <w:txbxContent>
                <w:p w:rsidR="00D7439E" w:rsidRPr="004A0BAF" w:rsidRDefault="00D7439E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  <w:bookmarkEnd w:id="108"/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D7439E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4" o:spid="_x0000_s1034" style="position:absolute;left:0;text-align:left;margin-left:11.2pt;margin-top:113.25pt;width:480.6pt;height:170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1"/>
                    <w:gridCol w:w="431"/>
                    <w:gridCol w:w="217"/>
                    <w:gridCol w:w="431"/>
                    <w:gridCol w:w="430"/>
                    <w:gridCol w:w="430"/>
                    <w:gridCol w:w="430"/>
                    <w:gridCol w:w="430"/>
                    <w:gridCol w:w="431"/>
                    <w:gridCol w:w="430"/>
                    <w:gridCol w:w="430"/>
                    <w:gridCol w:w="430"/>
                    <w:gridCol w:w="430"/>
                    <w:gridCol w:w="156"/>
                    <w:gridCol w:w="431"/>
                    <w:gridCol w:w="431"/>
                    <w:gridCol w:w="430"/>
                    <w:gridCol w:w="431"/>
                    <w:gridCol w:w="176"/>
                    <w:gridCol w:w="430"/>
                    <w:gridCol w:w="430"/>
                    <w:gridCol w:w="430"/>
                    <w:gridCol w:w="431"/>
                  </w:tblGrid>
                  <w:tr w:rsidR="00D7439E" w:rsidRPr="00401CBE" w:rsidTr="00EB09D0">
                    <w:trPr>
                      <w:cantSplit/>
                      <w:trHeight w:val="245"/>
                    </w:trPr>
                    <w:tc>
                      <w:tcPr>
                        <w:tcW w:w="86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1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87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Pr="00401CBE" w:rsidRDefault="00D7439E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7439E" w:rsidRDefault="00D7439E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D7439E" w:rsidRPr="00401CBE" w:rsidRDefault="00D7439E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D7439E" w:rsidRPr="00401CBE" w:rsidTr="00EB09D0">
                    <w:trPr>
                      <w:cantSplit/>
                      <w:trHeight w:val="31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1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7439E" w:rsidRPr="00401CBE" w:rsidRDefault="00D7439E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D7439E" w:rsidRPr="00401CBE" w:rsidTr="00EB09D0">
                    <w:trPr>
                      <w:trHeight w:val="302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7439E" w:rsidRPr="00401CBE" w:rsidTr="00EB09D0">
                    <w:trPr>
                      <w:trHeight w:val="130"/>
                    </w:trPr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7439E" w:rsidRPr="00401CBE" w:rsidTr="00EB09D0">
                    <w:trPr>
                      <w:trHeight w:val="561"/>
                    </w:trPr>
                    <w:tc>
                      <w:tcPr>
                        <w:tcW w:w="86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80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7439E" w:rsidRPr="00401CBE" w:rsidRDefault="00D7439E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7439E" w:rsidRPr="00401CBE" w:rsidTr="00EB09D0">
                    <w:trPr>
                      <w:trHeight w:val="317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Pr="00401CBE" w:rsidRDefault="00D7439E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D7439E" w:rsidRPr="00401CBE" w:rsidRDefault="00D7439E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7439E" w:rsidRPr="00401CBE" w:rsidRDefault="00D7439E" w:rsidP="00DB6CE6">
                  <w:pPr>
                    <w:jc w:val="both"/>
                    <w:rPr>
                      <w:i/>
                    </w:rPr>
                  </w:pPr>
                </w:p>
                <w:p w:rsidR="00D7439E" w:rsidRDefault="00D7439E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D7439E" w:rsidRDefault="00D7439E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7439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3" o:spid="_x0000_s1035" style="position:absolute;left:0;text-align:left;margin-left:28.45pt;margin-top:3pt;width:180pt;height:54.75pt;z-index:-251648000;visibility:visible" wrapcoords="-90 -296 -90 21304 21690 21304 21690 -296 -90 -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D7439E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D7439E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D7439E" w:rsidRDefault="00D7439E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D7439E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7439E" w:rsidRDefault="00D7439E">
                        <w:pPr>
                          <w:jc w:val="center"/>
                        </w:pPr>
                      </w:p>
                    </w:tc>
                  </w:tr>
                </w:tbl>
                <w:p w:rsidR="00D7439E" w:rsidRDefault="00D7439E" w:rsidP="00DB6CE6"/>
                <w:p w:rsidR="00D7439E" w:rsidRDefault="00D7439E" w:rsidP="00DB6CE6"/>
              </w:txbxContent>
            </v:textbox>
            <w10:wrap type="tight"/>
          </v:rect>
        </w:pic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B51C61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lastRenderedPageBreak/>
        <w:t>материалы, которые могут использовать участники ЕГЭ в период ожидания своей очереди: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научно-популярные 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любые книги,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газеты и т.п.</w:t>
      </w:r>
    </w:p>
    <w:p w:rsidR="00B51C61" w:rsidRPr="00D41A4C" w:rsidRDefault="00B51C61" w:rsidP="00B51B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Материалы должны быть</w:t>
      </w:r>
      <w:r w:rsid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на языке проводимого экзамена и</w:t>
      </w: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взяты из школьной библиотеки.</w:t>
      </w:r>
    </w:p>
    <w:p w:rsidR="00043CF3" w:rsidRDefault="00B51C61" w:rsidP="00B51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Приносить участниками собственные материалы категорически запрещается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3E4DC1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обнаружении несовпадений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штрих-кодов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наличия лишних (нехватки) бланков, типографских дефектов заменить индивидуальный комплект полностью.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капиллярной 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ручкой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 проверяются.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  <w:proofErr w:type="gramEnd"/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9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0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0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10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1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11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2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12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3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13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4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14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5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15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6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16"/>
    </w:p>
    <w:p w:rsidR="00DB6CE6" w:rsidRPr="001249DA" w:rsidRDefault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7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17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8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18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9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1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0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2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1" w:name="_Toc404615488"/>
      <w:proofErr w:type="spellStart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proofErr w:type="spellEnd"/>
      <w:r w:rsid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капиллярную ручку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2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2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22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043CF3" w:rsidRDefault="00DB6CE6" w:rsidP="00B51B93">
      <w:pPr>
        <w:pStyle w:val="11"/>
        <w:rPr>
          <w:lang w:eastAsia="zh-CN"/>
        </w:rPr>
      </w:pPr>
      <w:r w:rsidRPr="001249DA">
        <w:br w:type="page"/>
      </w:r>
      <w:bookmarkStart w:id="123" w:name="_Toc438199195"/>
      <w:bookmarkStart w:id="124" w:name="_Toc468456194"/>
      <w:r w:rsidRPr="001249DA">
        <w:lastRenderedPageBreak/>
        <w:t xml:space="preserve">Приложение </w:t>
      </w:r>
      <w:r w:rsidR="003A6926">
        <w:t>13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23"/>
      <w:r w:rsidR="005174AC">
        <w:t>)</w:t>
      </w:r>
      <w:bookmarkEnd w:id="124"/>
    </w:p>
    <w:p w:rsidR="00DB6CE6" w:rsidRPr="001249DA" w:rsidRDefault="00D7439E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25" w:name="_Toc438199196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5" o:spid="_x0000_s1036" style="position:absolute;margin-left:6.7pt;margin-top:11.6pt;width:474.7pt;height:96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<o:lock v:ext="edit" aspectratio="t"/>
            <v:textbox>
              <w:txbxContent>
                <w:p w:rsidR="00D7439E" w:rsidRPr="004A0BAF" w:rsidRDefault="00D7439E" w:rsidP="00DB6CE6">
                  <w:pPr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Инструктаж и экзамен проводятся в спокойной и доброжелательной обстановке.</w:t>
                  </w:r>
                </w:p>
                <w:p w:rsidR="00D7439E" w:rsidRPr="004374AA" w:rsidRDefault="00D7439E" w:rsidP="00DB6CE6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bookmarkEnd w:id="12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оске указывает номер аудитории, номер  следует </w:t>
      </w:r>
      <w:proofErr w:type="gramStart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писать</w:t>
      </w:r>
      <w:proofErr w:type="gramEnd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:rsidTr="00EB09D0">
        <w:tc>
          <w:tcPr>
            <w:tcW w:w="2802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:rsidR="00DB6CE6" w:rsidRPr="001249DA" w:rsidRDefault="00235D7A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5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себе вы должны иметь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Убедитесь, что наушники удобно 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родемонстрируйте участникам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ЕГЭ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как регулировать размер оголовья, как правильно должна быть 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 микрофон.</w:t>
      </w:r>
    </w:p>
    <w:p w:rsidR="00B51C61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</w:t>
      </w:r>
      <w:r w:rsidRPr="00B51C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обратитесь к нам.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Напоминаем, что технические проблемы могут быть устранены техническим специалистом, в случае невозможности устранения технических проблем вы можете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подать апелляцию о нарушении установленного порядка до выхода из ППЭ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прийти на пересдачу.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B51C61" w:rsidRPr="00B51B93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26" w:name="_Toc436226894"/>
      <w:bookmarkStart w:id="127" w:name="_Toc438199197"/>
      <w:bookmarkStart w:id="128" w:name="_Toc468456195"/>
      <w:r w:rsidRPr="001249DA">
        <w:lastRenderedPageBreak/>
        <w:t xml:space="preserve">Приложение </w:t>
      </w:r>
      <w:r w:rsidR="003A6926">
        <w:t>14</w:t>
      </w:r>
      <w:r w:rsidRPr="001249DA">
        <w:t>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26"/>
      <w:bookmarkEnd w:id="127"/>
      <w:bookmarkEnd w:id="128"/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29" w:name="_Toc438199198"/>
      <w:bookmarkStart w:id="130" w:name="_Toc468456196"/>
      <w:r w:rsidRPr="001249DA">
        <w:rPr>
          <w:rFonts w:eastAsia="Calibri"/>
        </w:rPr>
        <w:t>Общая информация</w:t>
      </w:r>
      <w:bookmarkEnd w:id="129"/>
      <w:bookmarkEnd w:id="13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</w:t>
      </w:r>
      <w:r w:rsidR="00DF0BDC"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и передать статус о завершении технической подготовки в систему мониторинга готовности ППЭ с помощью рабочей станции в штабе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Техническая подготовка должна быть завершена за 2 </w:t>
      </w:r>
      <w:proofErr w:type="gramStart"/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proofErr w:type="gramEnd"/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proofErr w:type="gramStart"/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>позднее</w:t>
      </w:r>
      <w:proofErr w:type="gramEnd"/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чем за один день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 именно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 на 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подписать сформированный на станции сканирования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ППЭ-01-02)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технической готовности Штаба ППЭ для сканирования бланков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30AE" w:rsidRDefault="003F30AE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электронный акт технической готовности со всех рабочих станций сканирования для передачи в систему мониторинга готовности ППЭ;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824564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:rsidR="003F30AE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паковывает бланки регистрации,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:rsidR="00B84D3F" w:rsidRDefault="00B84D3F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сканирование бланков ЕГЭ. Проверяет качество отсканированных 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возвратный доставочный пакет руководителю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512E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B84D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для передачи в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и по согласованию с РЦОИ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B84D3F" w:rsidRPr="001249DA" w:rsidRDefault="00DB6CE6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(файл экспорта), а также электронный журнал сканирования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Штабе ППЭ для передачи пакета данных с электронными образами бланков и форм ППЭ</w:t>
      </w:r>
      <w:r w:rsidR="00B84D3F" w:rsidRPr="008D39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сервер РЦОИ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, журнала сканирования в систему мониторинга готовности ППЭ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"передан") технический специалист при участии руководителя ППЭ передает статус о завершении передачи бланков в РЦОИ.</w:t>
      </w:r>
      <w:proofErr w:type="gramStart"/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ещё раз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аполняют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Особенности </w:t>
      </w:r>
      <w:r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перевода бланков участников ЕГЭ в электронный вид </w:t>
      </w: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>при проведении устной части ЕГЭ по иностранным языкам. Раздел Говорение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электронный вид при проведении устной части ЕГЭ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экзамена организаторы в аудитории проведения упаковывают и запечатывают в возвратный доставочный пакет бланки регистрации участников экзамена отдельно по каждому предмету, и передают руководителю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присутствии членов ГЭК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мере поступления экзаменационных материалов из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аудиторий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вскрывает полученные возвратные доставочные 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бланками регистрации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пересчиты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вает бланки.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заполняет форму ППЭ-13-03У «Сводная ведомость учёта участников и использования экзаменационных материалов в ППЭ» и передает техническому специалисту возвратный доставочный пакет с пересчитанными бланками для сканирования.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в ППЭ только один технический специалист, то сначала выполняется экспорт ответов участников на </w:t>
      </w:r>
      <w:proofErr w:type="spellStart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 со всех рабочих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мест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 ЕГЭ во всех аудиториях проведения и формирование сопроводительного бланка и протокола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бланки регистрации, указывая в станции сканирования номер аудитории проведения.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 передает техническому специалисту для сканирования заполненные формы ППЭ: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приглашению технического специалиста член ГЭК проверяет, что экспортируемые данные не содержат особых ситуаций и сверяет данные о количестве отсканированных бланков по аудиториям, указанные в интерфейсе Станции сканирования в ППЭ с количеством из формы ППЭ-13-03У «Сводная ведомость учёта участников и использования экзаменационных материалов в ППЭ». При необходимости любая аудитория может быть заново открыта для выполнения дополнительного или повторного сканирования.</w:t>
      </w:r>
    </w:p>
    <w:p w:rsidR="00963142" w:rsidRPr="00B315E8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Дальнейшие действия по обработке бланков участников ЕГЭ выполняются аналогично описанному выше порядку.</w:t>
      </w:r>
    </w:p>
    <w:p w:rsidR="00963142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pStyle w:val="2"/>
        <w:numPr>
          <w:ilvl w:val="0"/>
          <w:numId w:val="14"/>
        </w:numPr>
      </w:pPr>
      <w:bookmarkStart w:id="131" w:name="_Toc438199199"/>
      <w:bookmarkStart w:id="132" w:name="_Toc468456197"/>
      <w:r w:rsidRPr="001249DA">
        <w:t>Инструкция для технического специалиста</w:t>
      </w:r>
      <w:bookmarkEnd w:id="131"/>
      <w:bookmarkEnd w:id="132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:rsidR="00DB6CE6" w:rsidRPr="001249DA" w:rsidRDefault="00512E11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календарных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работу сканирующего устройства стандартными средствами;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963142" w:rsidRP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и связи с федеральным порталом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специализированным федеральным порталом,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для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:rsidR="00963142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proofErr w:type="gramStart"/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>позднее</w:t>
      </w:r>
      <w:proofErr w:type="gramEnd"/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963142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сформировать, распечатать и совместно с членом ГЭК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="00FA5537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963142" w:rsidRPr="00794141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следующем порядке</w:t>
      </w:r>
      <w:r w:rsidR="00963142" w:rsidRPr="0079414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Pr="00847FB7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использования сканера, поддерживающего двухстороннее поточное сканирование, сначала сканируются все односторонние бланки аудитории (бланки регистрации и бланки ответов №1) в одностороннем режиме сканирования, затем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сканируются все двусторонние бланки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двустороннем режиме сканирования</w:t>
      </w:r>
      <w:r w:rsidRPr="00E8568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сканера, поддерживающего только одностороннее поточное сканирование, сканируются</w:t>
      </w:r>
      <w:r w:rsidRPr="00C419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односторонние бланки аудитории (бланки регистрации и бланки ответов №1), лицевые стороны всех двусторонних бланков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), оборотные стороны всех двусторонних бланков ответов №2.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 (</w:t>
      </w:r>
      <w:r w:rsidR="00963142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:rsidR="00963142" w:rsidRPr="001249DA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электронный вид при проведении устной части ЕГЭ по иностранным языкам выполняется сканирование односторонних бланков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 пакет руководителю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963142" w:rsidRPr="00D41A4C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электронный вид при проведении устной части ЕГЭ по иностранным языкам,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получает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Pr="00B51B93" w:rsidRDefault="00963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79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 согласованию с РЦОИ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Pr="001249DA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а также электронный журнал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Штабе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передачи пакетов данных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журнала сканирования в систему мониторинга готовности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выполняет передачу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файла экспорта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 технический специалист при участии руководителя ППЭ передает статус о завершении передачи бланков в РЦОИ.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:rsidR="00893615" w:rsidRPr="001249DA" w:rsidRDefault="00893615" w:rsidP="0089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93615" w:rsidRPr="001249DA" w:rsidRDefault="0089361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самостоятельного разрешения возникшей нештатной ситуации на станции сканирования в ППЭ технический специалист должен записать информационное сообщение, название экрана и описание последнего действия, выполненного на станции сканирования в ППЭ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3" w:name="_Toc438199200"/>
      <w:bookmarkStart w:id="134" w:name="_Toc468456198"/>
      <w:r w:rsidRPr="001249DA">
        <w:t>Инструкция для члена ГЭК</w:t>
      </w:r>
      <w:bookmarkEnd w:id="133"/>
      <w:bookmarkEnd w:id="134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proofErr w:type="gramStart"/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>позднее</w:t>
      </w:r>
      <w:proofErr w:type="gramEnd"/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статуса о завершении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DB6CE6" w:rsidRPr="001249DA" w:rsidRDefault="002A65BC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окончании выполнения экзаменационной работы</w:t>
      </w:r>
      <w:r w:rsidRPr="001249DA" w:rsidDel="009531F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участниками экзамена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ПЭ», 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03У «Сводная ведомость</w:t>
      </w:r>
      <w:proofErr w:type="gramEnd"/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учёта участников и использования экзаменационных материалов в ППЭ»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</w:p>
    <w:p w:rsidR="002A65BC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совместно с руководителем ППЭ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 «Сводная ведомость учёта участников и использования экзаменационных материалов в ППЭ»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 согласованию с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2A65BC" w:rsidRPr="001249DA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 с руководителем ППЭ контролирует передачу техническим специалистом электронных журналов сканирования в систему мониторинга готовности ППЭ, а также передачу статуса о передаче бланков в РЦОИ 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совместно повторно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35" w:name="_Toc438199201"/>
      <w:bookmarkStart w:id="136" w:name="_Toc468456199"/>
      <w:r w:rsidRPr="001249DA">
        <w:t>Инструкция для руководителя ППЭ</w:t>
      </w:r>
      <w:bookmarkEnd w:id="135"/>
      <w:bookmarkEnd w:id="13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="00ED1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7" w:name="OLE_LINK101"/>
      <w:bookmarkStart w:id="138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канирующим устройством,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авторизации на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специализированном федеральном портале, 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подключенно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информационно-телекоммуникационной сети «Интернет»</w:t>
      </w:r>
      <w:r w:rsidR="00ED19E2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дополнительным (резервным) оборудованием (Приложение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bookmarkEnd w:id="137"/>
    <w:bookmarkEnd w:id="138"/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технической подготовки техническим специалистом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должен быть передан статус о завершении технической подготовки в систему мониторинга готовности ППЭ с помощью рабочей станции в Штабе ППЭ.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Техническая подготовка ППЭ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B51B93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чем за один день 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сре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дств кр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проверка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сре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дств кр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проводится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тестов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авторизаци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проводится передача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выполнения экзаменационной работы участниками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:rsidR="002A65BC" w:rsidRPr="001249DA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должен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proofErr w:type="gramStart"/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</w:t>
      </w:r>
      <w:proofErr w:type="gramEnd"/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ED19E2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2A65BC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электронный вид при проведении устной части ЕГЭ по иностранным языкам,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ППЭ-13-03У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Сводная ведомость учёта участников и использования экзаменационных материалов в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подготовки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ППЭ-05-03-У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проведения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ППЭ-05-04-У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Ведомость перемещения участников ЕГЭ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DB6CE6" w:rsidRPr="00B51B93" w:rsidRDefault="002A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леном ГЭК руководитель ППЭ пересчитывает все бланки,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дин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043B6E" w:rsidRPr="001249DA" w:rsidRDefault="00043B6E" w:rsidP="00043B6E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должен проконтролировать передачу пакетов с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электронными образами бланков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электронного журнала сканирования в систему мониторинга готовности ППЭ, а также передачу статуса о завершении передачи бланков в РЦОИ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9" w:name="_Toc438199202"/>
      <w:bookmarkStart w:id="140" w:name="_Toc468456200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39"/>
      <w:bookmarkEnd w:id="14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43B6E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  <w:proofErr w:type="gramEnd"/>
    </w:p>
    <w:p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141" w:name="_Toc436226895"/>
      <w:bookmarkStart w:id="142" w:name="_Toc438199203"/>
      <w:bookmarkStart w:id="143" w:name="_Toc468456201"/>
      <w:r w:rsidRPr="001249DA">
        <w:lastRenderedPageBreak/>
        <w:t xml:space="preserve">Приложение </w:t>
      </w:r>
      <w:r w:rsidR="003A6926">
        <w:t>15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1"/>
      <w:bookmarkEnd w:id="142"/>
      <w:bookmarkEnd w:id="143"/>
      <w:r w:rsidRPr="001249DA" w:rsidDel="000110AB"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6096"/>
      </w:tblGrid>
      <w:tr w:rsidR="00DB6CE6" w:rsidRPr="001249DA" w:rsidTr="00B51B93">
        <w:trPr>
          <w:cantSplit/>
          <w:tblHeader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сканирования в ППЭ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 / 7 платформы: ia32 (x86), x64.</w:t>
            </w:r>
          </w:p>
          <w:p w:rsidR="00043CF3" w:rsidRDefault="00DB6CE6" w:rsidP="00B51B93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32083D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2083D" w:rsidP="00B51B93">
            <w:pPr>
              <w:keepNext/>
              <w:spacing w:before="60" w:after="6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6410E5" w:rsidRPr="001249DA" w:rsidRDefault="006410E5" w:rsidP="00641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641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Рекомендуемый объем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(свыше 50 участников)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043CF3" w:rsidRDefault="00DB6CE6" w:rsidP="00B51B93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 с сетевым сканером.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Сканер</w:t>
            </w:r>
          </w:p>
        </w:tc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Формат бумаги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</w:t>
            </w:r>
            <w:proofErr w:type="gramStart"/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proofErr w:type="gramEnd"/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gramStart"/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цветное</w:t>
            </w:r>
            <w:proofErr w:type="gramEnd"/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043CF3" w:rsidRDefault="000B4CA2" w:rsidP="00B51B93">
            <w:pPr>
              <w:spacing w:after="6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планшетный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может </w:t>
            </w:r>
            <w:proofErr w:type="gramStart"/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использоваться</w:t>
            </w:r>
            <w:proofErr w:type="gramEnd"/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:rsidR="00043CF3" w:rsidRDefault="000B4CA2" w:rsidP="00B51B93">
            <w:pPr>
              <w:keepNext/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поточный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043CF3" w:rsidRDefault="000B4CA2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авторизации**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в Штабе ППЭ)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XP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service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pack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3 /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Vista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/ 7 платформы: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E720E5" w:rsidRPr="001249DA" w:rsidRDefault="00E720E5" w:rsidP="00E72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043CF3" w:rsidRDefault="00E720E5" w:rsidP="00B51B93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Наличие стабильного стационарного канала связи с РЦОИ.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Токен</w:t>
            </w:r>
            <w:proofErr w:type="spellEnd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члена ГЭК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Защищенный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внешний </w:t>
            </w: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флеш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3CF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043B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рабочую станцию в Штабе ППЭ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DB6CE6" w:rsidP="00B51B93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асчёта количества участников,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пакеты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B51B93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Pr="00B51B9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А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цветное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Default="00DB6CE6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4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>
      <w:pPr>
        <w:pStyle w:val="11"/>
      </w:pPr>
      <w:bookmarkStart w:id="144" w:name="_Toc438199204"/>
      <w:bookmarkStart w:id="145" w:name="_Toc468456202"/>
      <w:r w:rsidRPr="001249DA">
        <w:lastRenderedPageBreak/>
        <w:t xml:space="preserve">Приложение </w:t>
      </w:r>
      <w:r w:rsidR="003A6926">
        <w:t>16</w:t>
      </w:r>
      <w:r w:rsidRPr="001249DA">
        <w:t>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44"/>
      <w:bookmarkEnd w:id="145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46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46"/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47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47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84554" w15:done="0"/>
  <w15:commentEx w15:paraId="2A3872D2" w15:done="0"/>
  <w15:commentEx w15:paraId="5299AAD2" w15:done="0"/>
  <w15:commentEx w15:paraId="6C3B0D88" w15:done="0"/>
  <w15:commentEx w15:paraId="3083130B" w15:done="0"/>
  <w15:commentEx w15:paraId="2F7E518F" w15:done="0"/>
  <w15:commentEx w15:paraId="1C0B9625" w15:done="0"/>
  <w15:commentEx w15:paraId="25B57432" w15:done="0"/>
  <w15:commentEx w15:paraId="3D37709D" w15:done="0"/>
  <w15:commentEx w15:paraId="12E817B2" w15:done="0"/>
  <w15:commentEx w15:paraId="6CE1C747" w15:done="0"/>
  <w15:commentEx w15:paraId="2CA6D0CD" w15:done="0"/>
  <w15:commentEx w15:paraId="16A5126E" w15:done="0"/>
  <w15:commentEx w15:paraId="55C0C427" w15:done="0"/>
  <w15:commentEx w15:paraId="5F31DCDD" w15:done="0"/>
  <w15:commentEx w15:paraId="16F2FC2E" w15:done="0"/>
  <w15:commentEx w15:paraId="02C127CA" w15:done="0"/>
  <w15:commentEx w15:paraId="472010E7" w15:done="0"/>
  <w15:commentEx w15:paraId="34354151" w15:done="0"/>
  <w15:commentEx w15:paraId="7A179145" w15:done="0"/>
  <w15:commentEx w15:paraId="752D03E4" w15:done="0"/>
  <w15:commentEx w15:paraId="5AFB3D89" w15:done="0"/>
  <w15:commentEx w15:paraId="7374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39E" w:rsidRDefault="00D7439E" w:rsidP="00DB6CE6">
      <w:pPr>
        <w:spacing w:after="0" w:line="240" w:lineRule="auto"/>
      </w:pPr>
      <w:r>
        <w:separator/>
      </w:r>
    </w:p>
  </w:endnote>
  <w:endnote w:type="continuationSeparator" w:id="0">
    <w:p w:rsidR="00D7439E" w:rsidRDefault="00D7439E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916020"/>
      <w:docPartObj>
        <w:docPartGallery w:val="Page Numbers (Bottom of Page)"/>
        <w:docPartUnique/>
      </w:docPartObj>
    </w:sdtPr>
    <w:sdtContent>
      <w:p w:rsidR="00D7439E" w:rsidRDefault="00D7439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D93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D7439E" w:rsidRDefault="00D7439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39E" w:rsidRDefault="00D7439E">
    <w:pPr>
      <w:pStyle w:val="ae"/>
      <w:jc w:val="right"/>
    </w:pPr>
  </w:p>
  <w:p w:rsidR="00D7439E" w:rsidRDefault="00D7439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39E" w:rsidRDefault="00D7439E">
    <w:pPr>
      <w:pStyle w:val="ae"/>
      <w:jc w:val="right"/>
    </w:pPr>
  </w:p>
  <w:p w:rsidR="00D7439E" w:rsidRDefault="00D7439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39E" w:rsidRDefault="00D7439E" w:rsidP="00DB6CE6">
      <w:pPr>
        <w:spacing w:after="0" w:line="240" w:lineRule="auto"/>
      </w:pPr>
      <w:r>
        <w:separator/>
      </w:r>
    </w:p>
  </w:footnote>
  <w:footnote w:type="continuationSeparator" w:id="0">
    <w:p w:rsidR="00D7439E" w:rsidRDefault="00D7439E" w:rsidP="00DB6CE6">
      <w:pPr>
        <w:spacing w:after="0" w:line="240" w:lineRule="auto"/>
      </w:pPr>
      <w:r>
        <w:continuationSeparator/>
      </w:r>
    </w:p>
  </w:footnote>
  <w:footnote w:id="1">
    <w:p w:rsidR="00D7439E" w:rsidRPr="00987251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:rsidR="00D7439E" w:rsidRDefault="00D7439E" w:rsidP="00DB6CE6">
      <w:pPr>
        <w:pStyle w:val="a6"/>
      </w:pPr>
    </w:p>
  </w:footnote>
  <w:footnote w:id="2">
    <w:p w:rsidR="00D7439E" w:rsidRPr="00B51B93" w:rsidRDefault="00D7439E" w:rsidP="00B51B93">
      <w:pPr>
        <w:pStyle w:val="a6"/>
        <w:jc w:val="both"/>
        <w:rPr>
          <w:sz w:val="22"/>
          <w:szCs w:val="22"/>
        </w:rPr>
      </w:pPr>
      <w:r w:rsidRPr="002E7DA0">
        <w:rPr>
          <w:rStyle w:val="a8"/>
        </w:rPr>
        <w:footnoteRef/>
      </w:r>
      <w:r w:rsidRPr="002E7DA0">
        <w:t xml:space="preserve"> </w:t>
      </w:r>
      <w:r w:rsidRPr="002E7DA0">
        <w:rPr>
          <w:sz w:val="22"/>
          <w:szCs w:val="22"/>
        </w:rPr>
        <w:t xml:space="preserve">При проведении ЕГЭ по иностранным языкам (раздел «Говорение») или проведение ЕГЭ по технологиям печати КИМ в аудиториях ППЭ или перевода бланков участников ЕГЭ в электронный вид в ППЭ присутствуют не менее двух членов ГЭК с ключами шифрования члена ГЭК, записанными на защищенном внешнем носителе – </w:t>
      </w:r>
      <w:proofErr w:type="spellStart"/>
      <w:r w:rsidRPr="002E7DA0">
        <w:rPr>
          <w:sz w:val="22"/>
          <w:szCs w:val="22"/>
        </w:rPr>
        <w:t>токене</w:t>
      </w:r>
      <w:proofErr w:type="spellEnd"/>
      <w:r w:rsidRPr="002E7DA0">
        <w:rPr>
          <w:sz w:val="22"/>
          <w:szCs w:val="22"/>
        </w:rPr>
        <w:t xml:space="preserve"> (</w:t>
      </w:r>
      <w:proofErr w:type="spellStart"/>
      <w:r w:rsidRPr="002E7DA0">
        <w:rPr>
          <w:sz w:val="22"/>
          <w:szCs w:val="22"/>
        </w:rPr>
        <w:t>токен</w:t>
      </w:r>
      <w:proofErr w:type="spellEnd"/>
      <w:r w:rsidRPr="002E7DA0">
        <w:rPr>
          <w:sz w:val="22"/>
          <w:szCs w:val="22"/>
        </w:rPr>
        <w:t xml:space="preserve"> члена ГЭК).</w:t>
      </w:r>
    </w:p>
  </w:footnote>
  <w:footnote w:id="3">
    <w:p w:rsidR="00D7439E" w:rsidRDefault="00D7439E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личность.</w:t>
      </w:r>
    </w:p>
  </w:footnote>
  <w:footnote w:id="4">
    <w:p w:rsidR="00D7439E" w:rsidRDefault="00D7439E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личность.</w:t>
      </w:r>
    </w:p>
  </w:footnote>
  <w:footnote w:id="5">
    <w:p w:rsidR="00D7439E" w:rsidRPr="009A3A2B" w:rsidRDefault="00D7439E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6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7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</w:t>
      </w:r>
      <w:r>
        <w:t>(</w:t>
      </w:r>
      <w:r w:rsidRPr="009A3A2B">
        <w:t>раздел «Говорение»</w:t>
      </w:r>
      <w:r>
        <w:t>)</w:t>
      </w:r>
      <w:r w:rsidRPr="009A3A2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5</w:t>
      </w:r>
      <w:r w:rsidRPr="009A3A2B">
        <w:t>-</w:t>
      </w:r>
      <w:r>
        <w:t>6</w:t>
      </w:r>
      <w:r w:rsidRPr="009A3A2B">
        <w:t xml:space="preserve"> и </w:t>
      </w:r>
      <w:r>
        <w:t>9</w:t>
      </w:r>
      <w:r w:rsidRPr="009A3A2B">
        <w:t>-1</w:t>
      </w:r>
      <w:r>
        <w:t xml:space="preserve">0, 12-13 </w:t>
      </w:r>
      <w:r w:rsidRPr="009A3A2B">
        <w:t>.</w:t>
      </w:r>
    </w:p>
  </w:footnote>
  <w:footnote w:id="8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14-15  настоящих Методических рекомендаций.</w:t>
      </w:r>
    </w:p>
  </w:footnote>
  <w:footnote w:id="9">
    <w:p w:rsidR="00D7439E" w:rsidDel="00790F81" w:rsidRDefault="00D7439E" w:rsidP="00DB6CE6">
      <w:pPr>
        <w:pStyle w:val="a6"/>
        <w:jc w:val="both"/>
        <w:rPr>
          <w:del w:id="26" w:author="Саламадина Дарья Олеговна" w:date="2016-10-19T15:17:00Z"/>
        </w:rPr>
      </w:pPr>
      <w:r>
        <w:rPr>
          <w:rStyle w:val="a8"/>
        </w:rPr>
        <w:footnoteRef/>
      </w:r>
      <w:r>
        <w:t xml:space="preserve"> П</w:t>
      </w:r>
      <w:r w:rsidRPr="00940AEB">
        <w:t xml:space="preserve">роведение ЕГЭ по иностранным языкам </w:t>
      </w:r>
      <w:r>
        <w:t>(</w:t>
      </w:r>
      <w:r w:rsidRPr="00940AEB">
        <w:t>раздел «Говорение»</w:t>
      </w:r>
      <w:r>
        <w:t>)</w:t>
      </w:r>
      <w:r w:rsidRPr="00940AE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</w:t>
      </w:r>
      <w:r>
        <w:t>,</w:t>
      </w:r>
      <w:r w:rsidRPr="00940AEB">
        <w:t xml:space="preserve"> которые представлены </w:t>
      </w:r>
      <w:r w:rsidRPr="00B51B93">
        <w:t>в приложениях 5-6 и 9-10, 12-13.</w:t>
      </w:r>
    </w:p>
  </w:footnote>
  <w:footnote w:id="10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1">
    <w:p w:rsidR="00D7439E" w:rsidRPr="0057043E" w:rsidRDefault="00D7439E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57043E">
        <w:rPr>
          <w:rFonts w:ascii="Times New Roman" w:hAnsi="Times New Roman" w:cs="Times New Roman"/>
          <w:sz w:val="18"/>
          <w:szCs w:val="16"/>
        </w:rPr>
        <w:t>поаудиторно</w:t>
      </w:r>
      <w:proofErr w:type="spellEnd"/>
      <w:r w:rsidRPr="0057043E">
        <w:rPr>
          <w:rFonts w:ascii="Times New Roman" w:hAnsi="Times New Roman" w:cs="Times New Roman"/>
          <w:sz w:val="18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  <w:p w:rsidR="00D7439E" w:rsidRDefault="00D7439E" w:rsidP="00DB6CE6">
      <w:pPr>
        <w:pStyle w:val="a6"/>
      </w:pPr>
    </w:p>
  </w:footnote>
  <w:footnote w:id="12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3">
    <w:p w:rsidR="00D7439E" w:rsidRPr="00C97D22" w:rsidRDefault="00D7439E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C97D22">
        <w:t>поаудиторно</w:t>
      </w:r>
      <w:proofErr w:type="spellEnd"/>
      <w:r w:rsidRPr="00C97D22">
        <w:t>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4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5">
    <w:p w:rsidR="00D7439E" w:rsidRPr="009D2F3F" w:rsidRDefault="00D7439E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</w:t>
      </w:r>
      <w:proofErr w:type="gramStart"/>
      <w:r w:rsidRPr="009D2F3F">
        <w:rPr>
          <w:sz w:val="16"/>
          <w:szCs w:val="16"/>
        </w:rPr>
        <w:t>к</w:t>
      </w:r>
      <w:proofErr w:type="gramEnd"/>
      <w:r w:rsidRPr="009D2F3F">
        <w:rPr>
          <w:sz w:val="16"/>
          <w:szCs w:val="16"/>
        </w:rPr>
        <w:t xml:space="preserve"> </w:t>
      </w:r>
      <w:proofErr w:type="gramStart"/>
      <w:r w:rsidRPr="009D2F3F">
        <w:rPr>
          <w:sz w:val="16"/>
          <w:szCs w:val="16"/>
        </w:rPr>
        <w:t>КИМ</w:t>
      </w:r>
      <w:proofErr w:type="gramEnd"/>
      <w:r w:rsidRPr="009D2F3F">
        <w:rPr>
          <w:sz w:val="16"/>
          <w:szCs w:val="16"/>
        </w:rPr>
        <w:t xml:space="preserve">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6">
    <w:p w:rsidR="00D7439E" w:rsidRPr="009D2F3F" w:rsidRDefault="00D7439E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</w:t>
      </w:r>
      <w:proofErr w:type="spellStart"/>
      <w:r w:rsidRPr="009D2F3F">
        <w:rPr>
          <w:sz w:val="16"/>
          <w:szCs w:val="16"/>
        </w:rPr>
        <w:t>поаудиторно</w:t>
      </w:r>
      <w:proofErr w:type="spellEnd"/>
      <w:r w:rsidRPr="009D2F3F">
        <w:rPr>
          <w:sz w:val="16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7">
    <w:p w:rsidR="00D7439E" w:rsidRPr="009D2F3F" w:rsidRDefault="00D7439E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</w:t>
      </w:r>
      <w:proofErr w:type="gramStart"/>
      <w:r w:rsidRPr="009D2F3F">
        <w:rPr>
          <w:sz w:val="18"/>
          <w:szCs w:val="18"/>
        </w:rPr>
        <w:t>на</w:t>
      </w:r>
      <w:proofErr w:type="gramEnd"/>
      <w:r w:rsidRPr="009D2F3F">
        <w:rPr>
          <w:sz w:val="18"/>
          <w:szCs w:val="18"/>
        </w:rPr>
        <w:t xml:space="preserve">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</w:t>
      </w:r>
      <w:r>
        <w:rPr>
          <w:sz w:val="18"/>
          <w:szCs w:val="18"/>
        </w:rPr>
        <w:t>ГИА</w:t>
      </w:r>
      <w:r w:rsidRPr="009D2F3F">
        <w:rPr>
          <w:sz w:val="18"/>
          <w:szCs w:val="18"/>
        </w:rPr>
        <w:t xml:space="preserve"> в аудитории». Замена может производиться из неиспользованных ИК участников ЕГЭ в аудиториях или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 xml:space="preserve">и получить ИК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8">
    <w:p w:rsidR="00D7439E" w:rsidRDefault="00D7439E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9">
    <w:p w:rsidR="00D7439E" w:rsidRPr="009D2F3F" w:rsidRDefault="00D7439E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20">
    <w:p w:rsidR="00D7439E" w:rsidRPr="009D2F3F" w:rsidRDefault="00D7439E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1">
    <w:p w:rsidR="00D7439E" w:rsidRPr="000D615E" w:rsidRDefault="00D7439E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2">
    <w:p w:rsidR="00D7439E" w:rsidRPr="000D615E" w:rsidRDefault="00D7439E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3">
    <w:p w:rsidR="00D7439E" w:rsidRPr="00DD25D6" w:rsidRDefault="00D7439E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:rsidR="00D7439E" w:rsidRPr="00DD25D6" w:rsidRDefault="00D7439E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4">
    <w:p w:rsidR="00D7439E" w:rsidRPr="00DD25D6" w:rsidRDefault="00D7439E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5">
    <w:p w:rsidR="00D7439E" w:rsidRPr="00DD25D6" w:rsidRDefault="00D7439E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6">
    <w:p w:rsidR="00D7439E" w:rsidRPr="00DD25D6" w:rsidRDefault="00D7439E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</w:t>
      </w:r>
      <w:proofErr w:type="gramStart"/>
      <w:r w:rsidRPr="00DD25D6">
        <w:rPr>
          <w:sz w:val="18"/>
          <w:szCs w:val="18"/>
        </w:rPr>
        <w:t>в место хранения</w:t>
      </w:r>
      <w:proofErr w:type="gramEnd"/>
      <w:r w:rsidRPr="00DD25D6">
        <w:rPr>
          <w:sz w:val="18"/>
          <w:szCs w:val="18"/>
        </w:rPr>
        <w:t xml:space="preserve"> личных вещей участников ЕГЭ или сопровождающему.</w:t>
      </w:r>
    </w:p>
  </w:footnote>
  <w:footnote w:id="27">
    <w:p w:rsidR="00D7439E" w:rsidRPr="00DD25D6" w:rsidRDefault="00D7439E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</w:t>
      </w:r>
      <w:r>
        <w:rPr>
          <w:sz w:val="18"/>
          <w:szCs w:val="18"/>
        </w:rPr>
        <w:t xml:space="preserve">ации личности участника ГИА»). </w:t>
      </w: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8">
    <w:p w:rsidR="00D7439E" w:rsidRPr="00DD25D6" w:rsidRDefault="00D7439E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9">
    <w:p w:rsidR="00D7439E" w:rsidRPr="00DD25D6" w:rsidRDefault="00D7439E" w:rsidP="00C77E8F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FB3DAE">
        <w:rPr>
          <w:sz w:val="18"/>
          <w:szCs w:val="18"/>
        </w:rPr>
        <w:t xml:space="preserve">аботник по обеспечению охраны образовательных организаций </w:t>
      </w:r>
      <w:r>
        <w:rPr>
          <w:sz w:val="18"/>
          <w:szCs w:val="18"/>
        </w:rPr>
        <w:t xml:space="preserve">не прикасается </w:t>
      </w:r>
      <w:r w:rsidRPr="00DD25D6">
        <w:rPr>
          <w:sz w:val="18"/>
          <w:szCs w:val="18"/>
        </w:rPr>
        <w:t>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</w:t>
      </w:r>
      <w:proofErr w:type="gramStart"/>
      <w:r w:rsidRPr="00DD25D6">
        <w:rPr>
          <w:sz w:val="18"/>
          <w:szCs w:val="18"/>
        </w:rPr>
        <w:t>в место хранения</w:t>
      </w:r>
      <w:proofErr w:type="gramEnd"/>
      <w:r w:rsidRPr="00DD25D6">
        <w:rPr>
          <w:sz w:val="18"/>
          <w:szCs w:val="18"/>
        </w:rPr>
        <w:t xml:space="preserve"> личных вещей участников ЕГЭ или сопровождающему.</w:t>
      </w:r>
    </w:p>
  </w:footnote>
  <w:footnote w:id="30">
    <w:p w:rsidR="00D7439E" w:rsidRDefault="00D7439E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31">
    <w:p w:rsidR="00D7439E" w:rsidRDefault="00D7439E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32">
    <w:p w:rsidR="00D7439E" w:rsidRDefault="00D7439E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33">
    <w:p w:rsidR="00D7439E" w:rsidRDefault="00D7439E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4">
    <w:p w:rsidR="00D7439E" w:rsidRDefault="00D7439E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5">
    <w:p w:rsidR="00D7439E" w:rsidRDefault="00D7439E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39E" w:rsidRDefault="00D7439E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39E" w:rsidRDefault="00D7439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39E" w:rsidRDefault="00D743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E1F2ABB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0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1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2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IdMacAtCleanup w:val="1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madina@inbox.ru">
    <w15:presenceInfo w15:providerId="Windows Live" w15:userId="d39e8b355869f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24693"/>
    <w:rsid w:val="00031F54"/>
    <w:rsid w:val="00037896"/>
    <w:rsid w:val="00043B6E"/>
    <w:rsid w:val="00043CF3"/>
    <w:rsid w:val="00050B18"/>
    <w:rsid w:val="000519C6"/>
    <w:rsid w:val="00081AEC"/>
    <w:rsid w:val="0008373F"/>
    <w:rsid w:val="00097D72"/>
    <w:rsid w:val="000A133B"/>
    <w:rsid w:val="000B036D"/>
    <w:rsid w:val="000B1E97"/>
    <w:rsid w:val="000B4CA2"/>
    <w:rsid w:val="000B627B"/>
    <w:rsid w:val="000B7ECA"/>
    <w:rsid w:val="000C2F4F"/>
    <w:rsid w:val="000C3C4B"/>
    <w:rsid w:val="000C3EA1"/>
    <w:rsid w:val="000C3FB1"/>
    <w:rsid w:val="000C438C"/>
    <w:rsid w:val="000C54AC"/>
    <w:rsid w:val="000C6A99"/>
    <w:rsid w:val="000D32EB"/>
    <w:rsid w:val="000D3BCD"/>
    <w:rsid w:val="000D6DC6"/>
    <w:rsid w:val="000F148A"/>
    <w:rsid w:val="000F46E6"/>
    <w:rsid w:val="00101350"/>
    <w:rsid w:val="00105168"/>
    <w:rsid w:val="001062A3"/>
    <w:rsid w:val="00106394"/>
    <w:rsid w:val="00107A3F"/>
    <w:rsid w:val="001159E5"/>
    <w:rsid w:val="00120CE5"/>
    <w:rsid w:val="001249DA"/>
    <w:rsid w:val="00126189"/>
    <w:rsid w:val="00135B66"/>
    <w:rsid w:val="001449E8"/>
    <w:rsid w:val="00163D55"/>
    <w:rsid w:val="00171281"/>
    <w:rsid w:val="00175AF4"/>
    <w:rsid w:val="00177B6D"/>
    <w:rsid w:val="001863A5"/>
    <w:rsid w:val="00186C1F"/>
    <w:rsid w:val="001A1837"/>
    <w:rsid w:val="001A5D77"/>
    <w:rsid w:val="001B25A6"/>
    <w:rsid w:val="001B2B2A"/>
    <w:rsid w:val="001B534B"/>
    <w:rsid w:val="001D227B"/>
    <w:rsid w:val="001D43C0"/>
    <w:rsid w:val="00201988"/>
    <w:rsid w:val="002040F3"/>
    <w:rsid w:val="00207FA9"/>
    <w:rsid w:val="0021067B"/>
    <w:rsid w:val="00211CA8"/>
    <w:rsid w:val="0023143D"/>
    <w:rsid w:val="00235D7A"/>
    <w:rsid w:val="002424F7"/>
    <w:rsid w:val="002451F8"/>
    <w:rsid w:val="00245D90"/>
    <w:rsid w:val="00262508"/>
    <w:rsid w:val="00266004"/>
    <w:rsid w:val="002738EA"/>
    <w:rsid w:val="00276C70"/>
    <w:rsid w:val="00277121"/>
    <w:rsid w:val="00277326"/>
    <w:rsid w:val="00281975"/>
    <w:rsid w:val="00285025"/>
    <w:rsid w:val="00293065"/>
    <w:rsid w:val="002A407B"/>
    <w:rsid w:val="002A65BC"/>
    <w:rsid w:val="002C1C5F"/>
    <w:rsid w:val="002C54A5"/>
    <w:rsid w:val="002C55CB"/>
    <w:rsid w:val="002C59D5"/>
    <w:rsid w:val="002C7128"/>
    <w:rsid w:val="002D3BE2"/>
    <w:rsid w:val="002D6E91"/>
    <w:rsid w:val="002E305D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7EE3"/>
    <w:rsid w:val="0032083D"/>
    <w:rsid w:val="003222AD"/>
    <w:rsid w:val="00334F34"/>
    <w:rsid w:val="00335441"/>
    <w:rsid w:val="0035426C"/>
    <w:rsid w:val="00355E2C"/>
    <w:rsid w:val="003566E3"/>
    <w:rsid w:val="003618E0"/>
    <w:rsid w:val="00366440"/>
    <w:rsid w:val="003730C7"/>
    <w:rsid w:val="00373DD7"/>
    <w:rsid w:val="00382E72"/>
    <w:rsid w:val="00393973"/>
    <w:rsid w:val="003A6926"/>
    <w:rsid w:val="003C0C4C"/>
    <w:rsid w:val="003C4B00"/>
    <w:rsid w:val="003C6927"/>
    <w:rsid w:val="003D35FF"/>
    <w:rsid w:val="003D5FEA"/>
    <w:rsid w:val="003E278F"/>
    <w:rsid w:val="003E4DC1"/>
    <w:rsid w:val="003E791A"/>
    <w:rsid w:val="003F26BA"/>
    <w:rsid w:val="003F30AE"/>
    <w:rsid w:val="0040277E"/>
    <w:rsid w:val="00404295"/>
    <w:rsid w:val="0040541A"/>
    <w:rsid w:val="00405692"/>
    <w:rsid w:val="0041512B"/>
    <w:rsid w:val="004200B4"/>
    <w:rsid w:val="004201A9"/>
    <w:rsid w:val="0042223A"/>
    <w:rsid w:val="00423AA0"/>
    <w:rsid w:val="0044091A"/>
    <w:rsid w:val="004435E0"/>
    <w:rsid w:val="00456779"/>
    <w:rsid w:val="00460A15"/>
    <w:rsid w:val="004A0BAF"/>
    <w:rsid w:val="004A253E"/>
    <w:rsid w:val="004A3D5A"/>
    <w:rsid w:val="004B6AEE"/>
    <w:rsid w:val="004B75FE"/>
    <w:rsid w:val="004C4C44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61E0"/>
    <w:rsid w:val="00512E11"/>
    <w:rsid w:val="005174AC"/>
    <w:rsid w:val="00524520"/>
    <w:rsid w:val="00526A68"/>
    <w:rsid w:val="00527044"/>
    <w:rsid w:val="005367D2"/>
    <w:rsid w:val="00540713"/>
    <w:rsid w:val="00546225"/>
    <w:rsid w:val="0055065E"/>
    <w:rsid w:val="0057043E"/>
    <w:rsid w:val="00571F9A"/>
    <w:rsid w:val="00572343"/>
    <w:rsid w:val="005723CA"/>
    <w:rsid w:val="005773B5"/>
    <w:rsid w:val="00585397"/>
    <w:rsid w:val="0059772C"/>
    <w:rsid w:val="005A0987"/>
    <w:rsid w:val="005A0C9F"/>
    <w:rsid w:val="005A1B21"/>
    <w:rsid w:val="005A210F"/>
    <w:rsid w:val="005A645A"/>
    <w:rsid w:val="005A7955"/>
    <w:rsid w:val="005B01F9"/>
    <w:rsid w:val="005B324A"/>
    <w:rsid w:val="005D3B79"/>
    <w:rsid w:val="005E075D"/>
    <w:rsid w:val="005E1142"/>
    <w:rsid w:val="005E6AC8"/>
    <w:rsid w:val="005E6E97"/>
    <w:rsid w:val="005E76EB"/>
    <w:rsid w:val="005F0B8F"/>
    <w:rsid w:val="00601062"/>
    <w:rsid w:val="006022EB"/>
    <w:rsid w:val="00603346"/>
    <w:rsid w:val="00607EF0"/>
    <w:rsid w:val="00622331"/>
    <w:rsid w:val="00630E79"/>
    <w:rsid w:val="006410E5"/>
    <w:rsid w:val="006411FE"/>
    <w:rsid w:val="00650B4B"/>
    <w:rsid w:val="00652F61"/>
    <w:rsid w:val="006662CD"/>
    <w:rsid w:val="00670B6B"/>
    <w:rsid w:val="006744EE"/>
    <w:rsid w:val="00674D44"/>
    <w:rsid w:val="00683EDB"/>
    <w:rsid w:val="006850F1"/>
    <w:rsid w:val="00685633"/>
    <w:rsid w:val="00686FB3"/>
    <w:rsid w:val="006963E9"/>
    <w:rsid w:val="006A265E"/>
    <w:rsid w:val="006A2E1D"/>
    <w:rsid w:val="006A4A60"/>
    <w:rsid w:val="006B3C3E"/>
    <w:rsid w:val="006D6578"/>
    <w:rsid w:val="006E0152"/>
    <w:rsid w:val="006E70E2"/>
    <w:rsid w:val="006E7C56"/>
    <w:rsid w:val="006F451F"/>
    <w:rsid w:val="007102ED"/>
    <w:rsid w:val="007116BE"/>
    <w:rsid w:val="00712089"/>
    <w:rsid w:val="00717519"/>
    <w:rsid w:val="00723E54"/>
    <w:rsid w:val="007267C3"/>
    <w:rsid w:val="00743DB5"/>
    <w:rsid w:val="0075458C"/>
    <w:rsid w:val="00760869"/>
    <w:rsid w:val="0076407B"/>
    <w:rsid w:val="00766EF8"/>
    <w:rsid w:val="00772B1F"/>
    <w:rsid w:val="00772E0B"/>
    <w:rsid w:val="00775540"/>
    <w:rsid w:val="007755EE"/>
    <w:rsid w:val="00787AE6"/>
    <w:rsid w:val="00790F81"/>
    <w:rsid w:val="00792BA5"/>
    <w:rsid w:val="00792F31"/>
    <w:rsid w:val="007A0AAE"/>
    <w:rsid w:val="007A21D0"/>
    <w:rsid w:val="007A5C55"/>
    <w:rsid w:val="007B6F1C"/>
    <w:rsid w:val="007C090C"/>
    <w:rsid w:val="007C0A02"/>
    <w:rsid w:val="007C175D"/>
    <w:rsid w:val="007C75A8"/>
    <w:rsid w:val="007D0DFD"/>
    <w:rsid w:val="007D6F49"/>
    <w:rsid w:val="007E56C0"/>
    <w:rsid w:val="007F26D6"/>
    <w:rsid w:val="007F40AF"/>
    <w:rsid w:val="00817132"/>
    <w:rsid w:val="00817983"/>
    <w:rsid w:val="00832A96"/>
    <w:rsid w:val="0085158C"/>
    <w:rsid w:val="00853DCE"/>
    <w:rsid w:val="00860A42"/>
    <w:rsid w:val="00877D47"/>
    <w:rsid w:val="008830AF"/>
    <w:rsid w:val="00884A32"/>
    <w:rsid w:val="00892CC6"/>
    <w:rsid w:val="0089348A"/>
    <w:rsid w:val="00893615"/>
    <w:rsid w:val="008B24F9"/>
    <w:rsid w:val="008B6548"/>
    <w:rsid w:val="008C27E8"/>
    <w:rsid w:val="008D101A"/>
    <w:rsid w:val="008D132C"/>
    <w:rsid w:val="008D6F5E"/>
    <w:rsid w:val="008E7715"/>
    <w:rsid w:val="008E7D4A"/>
    <w:rsid w:val="008F065D"/>
    <w:rsid w:val="008F5D24"/>
    <w:rsid w:val="0090011E"/>
    <w:rsid w:val="0090213C"/>
    <w:rsid w:val="00902FA3"/>
    <w:rsid w:val="00910EE6"/>
    <w:rsid w:val="00925FF9"/>
    <w:rsid w:val="00926369"/>
    <w:rsid w:val="00936E6B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931B4"/>
    <w:rsid w:val="00997661"/>
    <w:rsid w:val="009A5BF4"/>
    <w:rsid w:val="009A7260"/>
    <w:rsid w:val="009B50FA"/>
    <w:rsid w:val="009B5F04"/>
    <w:rsid w:val="009C1233"/>
    <w:rsid w:val="009C4E50"/>
    <w:rsid w:val="009E3429"/>
    <w:rsid w:val="009F204F"/>
    <w:rsid w:val="00A01F89"/>
    <w:rsid w:val="00A0578B"/>
    <w:rsid w:val="00A1503E"/>
    <w:rsid w:val="00A228AB"/>
    <w:rsid w:val="00A32B1F"/>
    <w:rsid w:val="00A47800"/>
    <w:rsid w:val="00A52F14"/>
    <w:rsid w:val="00A71874"/>
    <w:rsid w:val="00A756E2"/>
    <w:rsid w:val="00A823DB"/>
    <w:rsid w:val="00A82EB8"/>
    <w:rsid w:val="00A95339"/>
    <w:rsid w:val="00AA3759"/>
    <w:rsid w:val="00AA4315"/>
    <w:rsid w:val="00AB5BC8"/>
    <w:rsid w:val="00AC460D"/>
    <w:rsid w:val="00AC7F86"/>
    <w:rsid w:val="00AC7FD1"/>
    <w:rsid w:val="00AD2171"/>
    <w:rsid w:val="00AD4F70"/>
    <w:rsid w:val="00AD51A1"/>
    <w:rsid w:val="00AE2531"/>
    <w:rsid w:val="00AE60AF"/>
    <w:rsid w:val="00AF722B"/>
    <w:rsid w:val="00B1185B"/>
    <w:rsid w:val="00B266C2"/>
    <w:rsid w:val="00B31138"/>
    <w:rsid w:val="00B31240"/>
    <w:rsid w:val="00B51B93"/>
    <w:rsid w:val="00B51C61"/>
    <w:rsid w:val="00B52ECD"/>
    <w:rsid w:val="00B53733"/>
    <w:rsid w:val="00B54613"/>
    <w:rsid w:val="00B553E7"/>
    <w:rsid w:val="00B66BF7"/>
    <w:rsid w:val="00B70AC7"/>
    <w:rsid w:val="00B8342E"/>
    <w:rsid w:val="00B84D3F"/>
    <w:rsid w:val="00B95DA3"/>
    <w:rsid w:val="00B96FE3"/>
    <w:rsid w:val="00B97693"/>
    <w:rsid w:val="00BB7A24"/>
    <w:rsid w:val="00BB7AD7"/>
    <w:rsid w:val="00BC3267"/>
    <w:rsid w:val="00BE2820"/>
    <w:rsid w:val="00BE2E80"/>
    <w:rsid w:val="00BE6987"/>
    <w:rsid w:val="00C06354"/>
    <w:rsid w:val="00C1188C"/>
    <w:rsid w:val="00C17D44"/>
    <w:rsid w:val="00C2403E"/>
    <w:rsid w:val="00C36111"/>
    <w:rsid w:val="00C45CBF"/>
    <w:rsid w:val="00C505B8"/>
    <w:rsid w:val="00C510D5"/>
    <w:rsid w:val="00C51F41"/>
    <w:rsid w:val="00C614C2"/>
    <w:rsid w:val="00C75639"/>
    <w:rsid w:val="00C77E8F"/>
    <w:rsid w:val="00C827F1"/>
    <w:rsid w:val="00C91E3B"/>
    <w:rsid w:val="00C93A11"/>
    <w:rsid w:val="00C9532B"/>
    <w:rsid w:val="00C97D22"/>
    <w:rsid w:val="00CA2AAE"/>
    <w:rsid w:val="00CA44AC"/>
    <w:rsid w:val="00CA513F"/>
    <w:rsid w:val="00CC4D6B"/>
    <w:rsid w:val="00CD032E"/>
    <w:rsid w:val="00CE2848"/>
    <w:rsid w:val="00D150A3"/>
    <w:rsid w:val="00D26306"/>
    <w:rsid w:val="00D30B4D"/>
    <w:rsid w:val="00D4367C"/>
    <w:rsid w:val="00D568C4"/>
    <w:rsid w:val="00D6712A"/>
    <w:rsid w:val="00D71473"/>
    <w:rsid w:val="00D7439E"/>
    <w:rsid w:val="00D76C86"/>
    <w:rsid w:val="00D841A8"/>
    <w:rsid w:val="00D843BF"/>
    <w:rsid w:val="00DA1B7E"/>
    <w:rsid w:val="00DA44F5"/>
    <w:rsid w:val="00DB6CE6"/>
    <w:rsid w:val="00DB77DC"/>
    <w:rsid w:val="00DC2A34"/>
    <w:rsid w:val="00DC585E"/>
    <w:rsid w:val="00DC77E7"/>
    <w:rsid w:val="00DC7FCA"/>
    <w:rsid w:val="00DD3DF5"/>
    <w:rsid w:val="00DF0BDC"/>
    <w:rsid w:val="00E13B6B"/>
    <w:rsid w:val="00E149C9"/>
    <w:rsid w:val="00E14B9C"/>
    <w:rsid w:val="00E14F4E"/>
    <w:rsid w:val="00E22F2B"/>
    <w:rsid w:val="00E23F14"/>
    <w:rsid w:val="00E261DE"/>
    <w:rsid w:val="00E3008B"/>
    <w:rsid w:val="00E32D7F"/>
    <w:rsid w:val="00E35D3D"/>
    <w:rsid w:val="00E47199"/>
    <w:rsid w:val="00E62020"/>
    <w:rsid w:val="00E63A13"/>
    <w:rsid w:val="00E720E5"/>
    <w:rsid w:val="00E72317"/>
    <w:rsid w:val="00E84C51"/>
    <w:rsid w:val="00EA0709"/>
    <w:rsid w:val="00EA3C18"/>
    <w:rsid w:val="00EB09D0"/>
    <w:rsid w:val="00EB655C"/>
    <w:rsid w:val="00ED0D93"/>
    <w:rsid w:val="00ED19E2"/>
    <w:rsid w:val="00EE6504"/>
    <w:rsid w:val="00F0301C"/>
    <w:rsid w:val="00F048D1"/>
    <w:rsid w:val="00F065D7"/>
    <w:rsid w:val="00F122BE"/>
    <w:rsid w:val="00F12D04"/>
    <w:rsid w:val="00F149C1"/>
    <w:rsid w:val="00F1527B"/>
    <w:rsid w:val="00F215F3"/>
    <w:rsid w:val="00F25CF9"/>
    <w:rsid w:val="00F36127"/>
    <w:rsid w:val="00F4255C"/>
    <w:rsid w:val="00F4660C"/>
    <w:rsid w:val="00F52F92"/>
    <w:rsid w:val="00F63E4E"/>
    <w:rsid w:val="00F75A2A"/>
    <w:rsid w:val="00F82EA7"/>
    <w:rsid w:val="00F84685"/>
    <w:rsid w:val="00FA5537"/>
    <w:rsid w:val="00FB3DAE"/>
    <w:rsid w:val="00FB5711"/>
    <w:rsid w:val="00FC6B3A"/>
    <w:rsid w:val="00FD75F1"/>
    <w:rsid w:val="00FE0434"/>
    <w:rsid w:val="00FE2FBA"/>
    <w:rsid w:val="00FE56B1"/>
    <w:rsid w:val="00FE7988"/>
    <w:rsid w:val="00FF12F2"/>
    <w:rsid w:val="00FF55A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C358-6BD5-4776-A66F-ACFFBFBF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127</Pages>
  <Words>44280</Words>
  <Characters>252400</Characters>
  <Application>Microsoft Office Word</Application>
  <DocSecurity>0</DocSecurity>
  <Lines>2103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Рособрнадзор</Company>
  <LinksUpToDate>false</LinksUpToDate>
  <CharactersWithSpaces>296088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1</cp:lastModifiedBy>
  <cp:revision>25</cp:revision>
  <cp:lastPrinted>2016-12-01T13:02:00Z</cp:lastPrinted>
  <dcterms:created xsi:type="dcterms:W3CDTF">2016-11-30T14:36:00Z</dcterms:created>
  <dcterms:modified xsi:type="dcterms:W3CDTF">2016-12-12T12:37:00Z</dcterms:modified>
  <cp:category>МР</cp:category>
</cp:coreProperties>
</file>